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Default="00893BD5" w:rsidP="006C2343">
      <w:pPr>
        <w:pStyle w:val="Titul2"/>
      </w:pPr>
      <w:r>
        <w:t>Příloha č. 3</w:t>
      </w:r>
      <w:r w:rsidR="00A74DD7">
        <w:t xml:space="preserve"> </w:t>
      </w:r>
    </w:p>
    <w:p w:rsidR="00893BD5" w:rsidRPr="000719BB" w:rsidRDefault="00893BD5" w:rsidP="006C2343">
      <w:pPr>
        <w:pStyle w:val="Titul2"/>
      </w:pPr>
    </w:p>
    <w:p w:rsidR="00AD0C7B" w:rsidRDefault="00893BD5" w:rsidP="003B6839">
      <w:pPr>
        <w:pStyle w:val="Titul1"/>
        <w:jc w:val="center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826B7B" w:rsidRDefault="00826B7B" w:rsidP="006C2343">
      <w:pPr>
        <w:pStyle w:val="Titul2"/>
      </w:pPr>
    </w:p>
    <w:p w:rsidR="00893BD5" w:rsidRDefault="00893BD5" w:rsidP="006C2343">
      <w:pPr>
        <w:pStyle w:val="Titul2"/>
        <w:rPr>
          <w:highlight w:val="green"/>
        </w:rPr>
      </w:pPr>
    </w:p>
    <w:p w:rsidR="00893BD5" w:rsidRPr="0088591B" w:rsidRDefault="00893BD5" w:rsidP="0088591B">
      <w:pPr>
        <w:pStyle w:val="Titul2"/>
        <w:jc w:val="center"/>
      </w:pPr>
      <w:r w:rsidRPr="0088591B">
        <w:t>„</w:t>
      </w:r>
      <w:r w:rsidR="0088591B" w:rsidRPr="0088591B">
        <w:t>Zajištění prezentačních a propagačních m</w:t>
      </w:r>
      <w:r w:rsidR="00CF76AD">
        <w:t>ateriálů pro stavby v uzlu Plzeň</w:t>
      </w:r>
      <w:r w:rsidRPr="0088591B">
        <w:t>“</w:t>
      </w:r>
    </w:p>
    <w:p w:rsidR="00826B7B" w:rsidRDefault="00826B7B" w:rsidP="006C2343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CF18B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0702802" w:history="1">
        <w:r w:rsidR="00CF18B2" w:rsidRPr="005C21AF">
          <w:rPr>
            <w:rStyle w:val="Hypertextovodkaz"/>
          </w:rPr>
          <w:t>1.</w:t>
        </w:r>
        <w:r w:rsidR="00CF18B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SPECIFIKACE PŘEDMĚTU DÍLA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_Toc40702802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3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0702803" w:history="1">
        <w:r w:rsidR="00CF18B2" w:rsidRPr="005C21AF">
          <w:rPr>
            <w:rStyle w:val="Hypertextovodkaz"/>
          </w:rPr>
          <w:t>1.1</w:t>
        </w:r>
        <w:r w:rsidR="00CF18B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Předmět zadání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_Toc40702803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3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0702804" w:history="1">
        <w:r w:rsidR="00CF18B2" w:rsidRPr="005C21AF">
          <w:rPr>
            <w:rStyle w:val="Hypertextovodkaz"/>
          </w:rPr>
          <w:t>1.2</w:t>
        </w:r>
        <w:r w:rsidR="00CF18B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Hlavní cíle prezentace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_Toc40702804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3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0702805" w:history="1">
        <w:r w:rsidR="00CF18B2" w:rsidRPr="005C21AF">
          <w:rPr>
            <w:rStyle w:val="Hypertextovodkaz"/>
          </w:rPr>
          <w:t>1.3</w:t>
        </w:r>
        <w:r w:rsidR="00CF18B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Místo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_Toc40702805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3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0702806" w:history="1">
        <w:r w:rsidR="00CF18B2" w:rsidRPr="005C21AF">
          <w:rPr>
            <w:rStyle w:val="Hypertextovodkaz"/>
          </w:rPr>
          <w:t>1.4</w:t>
        </w:r>
        <w:r w:rsidR="00CF18B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Závazné podklady pro zpracování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_Toc40702806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3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702807" w:history="1">
        <w:r w:rsidR="00CF18B2" w:rsidRPr="005C21AF">
          <w:rPr>
            <w:rStyle w:val="Hypertextovodkaz"/>
          </w:rPr>
          <w:t>2.</w:t>
        </w:r>
        <w:r w:rsidR="00CF18B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POŽADAVKY NA TECHNICKÉ ŘEŠENÍ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_Toc40702807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3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0702808" w:history="1">
        <w:r w:rsidR="00CF18B2" w:rsidRPr="005C21AF">
          <w:rPr>
            <w:rStyle w:val="Hypertextovodkaz"/>
          </w:rPr>
          <w:t>2.1</w:t>
        </w:r>
        <w:r w:rsidR="00CF18B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Všeobecně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_Toc40702808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3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702809" w:history="1">
        <w:r w:rsidR="00CF18B2" w:rsidRPr="005C21AF">
          <w:rPr>
            <w:rStyle w:val="Hypertextovodkaz"/>
          </w:rPr>
          <w:t>3.</w:t>
        </w:r>
        <w:r w:rsidR="00CF18B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SPECIFICKÉ POŽADAVKY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_Toc40702809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4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702810" w:history="1">
        <w:r w:rsidR="00CF18B2" w:rsidRPr="005C21AF">
          <w:rPr>
            <w:rStyle w:val="Hypertextovodkaz"/>
          </w:rPr>
          <w:t>4.</w:t>
        </w:r>
        <w:r w:rsidR="00CF18B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SOUVISEJÍCÍ DOKUMENTY A PŘEDPISY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_Toc40702810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5</w:t>
        </w:r>
        <w:r w:rsidR="00CF18B2">
          <w:rPr>
            <w:noProof/>
            <w:webHidden/>
          </w:rPr>
          <w:fldChar w:fldCharType="end"/>
        </w:r>
      </w:hyperlink>
    </w:p>
    <w:p w:rsidR="00CF18B2" w:rsidRDefault="00E23FE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702811" w:history="1">
        <w:r w:rsidR="00CF18B2" w:rsidRPr="005C21AF">
          <w:rPr>
            <w:rStyle w:val="Hypertextovodkaz"/>
          </w:rPr>
          <w:t>5.</w:t>
        </w:r>
        <w:r w:rsidR="00CF18B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8B2" w:rsidRPr="005C21AF">
          <w:rPr>
            <w:rStyle w:val="Hypertextovodkaz"/>
          </w:rPr>
          <w:t>PŘÍLOHY</w:t>
        </w:r>
        <w:r w:rsidR="00CF18B2">
          <w:rPr>
            <w:noProof/>
            <w:webHidden/>
          </w:rPr>
          <w:tab/>
        </w:r>
        <w:r w:rsidR="00CF18B2">
          <w:rPr>
            <w:noProof/>
            <w:webHidden/>
          </w:rPr>
          <w:fldChar w:fldCharType="begin"/>
        </w:r>
        <w:r w:rsidR="00CF18B2">
          <w:rPr>
            <w:noProof/>
            <w:webHidden/>
          </w:rPr>
          <w:instrText xml:space="preserve"> PAGEREF _Toc40702811 \h </w:instrText>
        </w:r>
        <w:r w:rsidR="00CF18B2">
          <w:rPr>
            <w:noProof/>
            <w:webHidden/>
          </w:rPr>
        </w:r>
        <w:r w:rsidR="00CF18B2">
          <w:rPr>
            <w:noProof/>
            <w:webHidden/>
          </w:rPr>
          <w:fldChar w:fldCharType="separate"/>
        </w:r>
        <w:r w:rsidR="00014599">
          <w:rPr>
            <w:noProof/>
            <w:webHidden/>
          </w:rPr>
          <w:t>5</w:t>
        </w:r>
        <w:r w:rsidR="00CF1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41EC8" w:rsidRDefault="00B14B82" w:rsidP="00B14B82">
      <w:pPr>
        <w:tabs>
          <w:tab w:val="left" w:pos="6168"/>
        </w:tabs>
      </w:pPr>
      <w:r>
        <w:tab/>
      </w:r>
    </w:p>
    <w:p w:rsidR="00826B7B" w:rsidRDefault="00826B7B">
      <w:r>
        <w:br w:type="page"/>
      </w:r>
      <w:bookmarkStart w:id="0" w:name="_GoBack"/>
      <w:bookmarkEnd w:id="0"/>
    </w:p>
    <w:p w:rsidR="00280C98" w:rsidRPr="00280C98" w:rsidRDefault="00280C98" w:rsidP="00F31230">
      <w:pPr>
        <w:pStyle w:val="Nadpis2-1"/>
      </w:pPr>
      <w:bookmarkStart w:id="1" w:name="_Toc40702802"/>
      <w:bookmarkStart w:id="2" w:name="_Toc389559699"/>
      <w:bookmarkStart w:id="3" w:name="_Toc397429847"/>
      <w:bookmarkStart w:id="4" w:name="_Ref433028040"/>
      <w:bookmarkStart w:id="5" w:name="_Toc1048197"/>
      <w:r w:rsidRPr="00280C98">
        <w:lastRenderedPageBreak/>
        <w:t>SPECIFIKACE PŘEDMĚTU DÍLA</w:t>
      </w:r>
      <w:bookmarkEnd w:id="1"/>
    </w:p>
    <w:p w:rsidR="00280C98" w:rsidRPr="00280C98" w:rsidRDefault="00280C98" w:rsidP="00280C98">
      <w:pPr>
        <w:pStyle w:val="Nadpis2-2"/>
      </w:pPr>
      <w:bookmarkStart w:id="6" w:name="_Toc40702803"/>
      <w:r w:rsidRPr="00280C98">
        <w:t>Předmět zadání</w:t>
      </w:r>
      <w:bookmarkEnd w:id="6"/>
    </w:p>
    <w:p w:rsidR="00280C98" w:rsidRDefault="00B92177" w:rsidP="007A44E5">
      <w:pPr>
        <w:pStyle w:val="Text2-1"/>
      </w:pPr>
      <w:r>
        <w:t xml:space="preserve">Předmětem zadání je zpracování </w:t>
      </w:r>
      <w:r w:rsidR="00E00908">
        <w:t xml:space="preserve">propagační </w:t>
      </w:r>
      <w:r w:rsidR="00541BBE">
        <w:t xml:space="preserve">prezentace </w:t>
      </w:r>
      <w:r w:rsidR="0032612E">
        <w:t xml:space="preserve">železničních </w:t>
      </w:r>
      <w:r w:rsidR="00541BBE">
        <w:t xml:space="preserve">staveb </w:t>
      </w:r>
      <w:r w:rsidR="0032612E">
        <w:t>v Plzni a okolí</w:t>
      </w:r>
      <w:r w:rsidR="00E924CB">
        <w:t xml:space="preserve"> </w:t>
      </w:r>
      <w:r w:rsidR="00541BBE">
        <w:t>(</w:t>
      </w:r>
      <w:r w:rsidR="00E00908">
        <w:t>video z </w:t>
      </w:r>
      <w:r w:rsidR="00D478F8">
        <w:t>ji</w:t>
      </w:r>
      <w:r w:rsidR="00E00908">
        <w:t xml:space="preserve">ž </w:t>
      </w:r>
      <w:r w:rsidR="00BE6094">
        <w:t>dokončených</w:t>
      </w:r>
      <w:r w:rsidR="00E00908">
        <w:t xml:space="preserve"> staveb,</w:t>
      </w:r>
      <w:r w:rsidR="00605644">
        <w:t xml:space="preserve"> </w:t>
      </w:r>
      <w:r w:rsidR="00541BBE" w:rsidRPr="00541BBE">
        <w:t xml:space="preserve">3D </w:t>
      </w:r>
      <w:r w:rsidR="00E00908">
        <w:t>vizualizace plánovaných staveb)</w:t>
      </w:r>
      <w:r w:rsidR="00605644">
        <w:t xml:space="preserve"> v podobě jednoho </w:t>
      </w:r>
      <w:r w:rsidR="00330268">
        <w:t xml:space="preserve">delšího </w:t>
      </w:r>
      <w:r w:rsidR="00605644">
        <w:t>filmu</w:t>
      </w:r>
      <w:r w:rsidR="00330268">
        <w:t xml:space="preserve"> (10 – 15 min)</w:t>
      </w:r>
      <w:r w:rsidR="00605644">
        <w:t>, který bude zahrnovat všechny níže uvedené stavby</w:t>
      </w:r>
      <w:r w:rsidR="00330268">
        <w:t>, 1 kratšího filmu (5 7 min), který bude zahrnovat všechny níže uvedené stavby</w:t>
      </w:r>
      <w:r w:rsidR="00602179">
        <w:t xml:space="preserve"> a zkrácených verzí</w:t>
      </w:r>
      <w:r w:rsidR="00605644">
        <w:t xml:space="preserve"> </w:t>
      </w:r>
      <w:r w:rsidR="00330268">
        <w:t xml:space="preserve">(1 – 2 min) </w:t>
      </w:r>
      <w:r w:rsidR="00605644">
        <w:t>pro každou stavbu jednotlivě.</w:t>
      </w: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438"/>
        <w:gridCol w:w="5527"/>
      </w:tblGrid>
      <w:tr w:rsidR="00515594" w:rsidRPr="00515594" w:rsidTr="00326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515594" w:rsidRPr="00587020" w:rsidRDefault="00515594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587020">
              <w:rPr>
                <w:sz w:val="18"/>
              </w:rPr>
              <w:t>ISPROFOND/Sub. ISPROFIN</w:t>
            </w:r>
          </w:p>
        </w:tc>
        <w:tc>
          <w:tcPr>
            <w:tcW w:w="5527" w:type="dxa"/>
          </w:tcPr>
          <w:p w:rsidR="00515594" w:rsidRPr="00515594" w:rsidRDefault="00BE6094" w:rsidP="00BE6094">
            <w:pPr>
              <w:pStyle w:val="Text2-1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 stavby</w:t>
            </w:r>
          </w:p>
        </w:tc>
      </w:tr>
      <w:tr w:rsidR="00326BCF" w:rsidRPr="00515594" w:rsidTr="0032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326BCF" w:rsidRPr="00587020" w:rsidRDefault="00FE7DDD" w:rsidP="007026D9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587020">
              <w:rPr>
                <w:rStyle w:val="Siln"/>
                <w:rFonts w:ascii="Arial" w:hAnsi="Arial" w:cs="Arial"/>
                <w:sz w:val="20"/>
                <w:szCs w:val="20"/>
              </w:rPr>
              <w:t>5323710004</w:t>
            </w:r>
          </w:p>
        </w:tc>
        <w:tc>
          <w:tcPr>
            <w:tcW w:w="5527" w:type="dxa"/>
          </w:tcPr>
          <w:p w:rsidR="00326BCF" w:rsidRPr="00FE7DDD" w:rsidRDefault="00FE7DDD" w:rsidP="00FE7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Průjezd uzlem Plzeň ve směru III. TŽK</w:t>
            </w:r>
          </w:p>
        </w:tc>
      </w:tr>
      <w:tr w:rsidR="00515594" w:rsidRPr="00515594" w:rsidTr="0032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515594" w:rsidRPr="00587020" w:rsidRDefault="00E924CB" w:rsidP="007026D9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58702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5323520010</w:t>
            </w:r>
          </w:p>
        </w:tc>
        <w:tc>
          <w:tcPr>
            <w:tcW w:w="5527" w:type="dxa"/>
          </w:tcPr>
          <w:p w:rsidR="00515594" w:rsidRPr="00FE7DDD" w:rsidRDefault="00FE7DDD" w:rsidP="00FE7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Uzel Plzeň, 1. stavba – přestavba pražského </w:t>
            </w:r>
            <w:proofErr w:type="spellStart"/>
            <w:r>
              <w:rPr>
                <w:sz w:val="18"/>
              </w:rPr>
              <w:t>zhlaví</w:t>
            </w:r>
            <w:proofErr w:type="spellEnd"/>
          </w:p>
        </w:tc>
      </w:tr>
      <w:tr w:rsidR="00515594" w:rsidRPr="00515594" w:rsidTr="0032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515594" w:rsidRPr="00587020" w:rsidRDefault="00E924CB" w:rsidP="007026D9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58702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5323520013</w:t>
            </w:r>
          </w:p>
        </w:tc>
        <w:tc>
          <w:tcPr>
            <w:tcW w:w="5527" w:type="dxa"/>
          </w:tcPr>
          <w:p w:rsidR="00515594" w:rsidRPr="00FE7DDD" w:rsidRDefault="00FE7DDD" w:rsidP="00FE7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Uzel Plzeň, 2. stavba – přestavba osobního nádraží, včetně mostů Mikulášská</w:t>
            </w:r>
          </w:p>
        </w:tc>
      </w:tr>
      <w:tr w:rsidR="00515594" w:rsidRPr="007A1F19" w:rsidTr="0032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515594" w:rsidRPr="00587020" w:rsidRDefault="00E924CB" w:rsidP="007026D9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58702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5323520014</w:t>
            </w:r>
          </w:p>
        </w:tc>
        <w:tc>
          <w:tcPr>
            <w:tcW w:w="5527" w:type="dxa"/>
          </w:tcPr>
          <w:p w:rsidR="00BE6094" w:rsidRPr="00FE7DDD" w:rsidRDefault="00FE7DDD" w:rsidP="00FE7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Uzel Plzeň, 3. stavba – přesmyk domažlické trati</w:t>
            </w:r>
            <w:ins w:id="7" w:author="Domanická Marcela, Ing." w:date="2020-01-09T16:02:00Z">
              <w:r w:rsidR="00BE6094" w:rsidRPr="00FE7DDD">
                <w:rPr>
                  <w:sz w:val="18"/>
                </w:rPr>
                <w:t xml:space="preserve"> </w:t>
              </w:r>
            </w:ins>
          </w:p>
        </w:tc>
      </w:tr>
      <w:tr w:rsidR="0032612E" w:rsidRPr="00BE6094" w:rsidTr="0032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32612E" w:rsidRPr="00587020" w:rsidRDefault="00E924CB" w:rsidP="001671EF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58702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3273214901</w:t>
            </w:r>
          </w:p>
        </w:tc>
        <w:tc>
          <w:tcPr>
            <w:tcW w:w="5527" w:type="dxa"/>
          </w:tcPr>
          <w:p w:rsidR="0032612E" w:rsidRPr="00587020" w:rsidRDefault="00605644" w:rsidP="00FE7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87020">
              <w:rPr>
                <w:sz w:val="18"/>
              </w:rPr>
              <w:t>Uzel Plzeň, 4. stavba – seřaďovací nádraží</w:t>
            </w:r>
            <w:r w:rsidR="00FE7DDD" w:rsidRPr="00587020">
              <w:rPr>
                <w:sz w:val="18"/>
              </w:rPr>
              <w:t xml:space="preserve"> Doubravka</w:t>
            </w:r>
          </w:p>
        </w:tc>
      </w:tr>
      <w:tr w:rsidR="0032612E" w:rsidRPr="00BE6094" w:rsidTr="0032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32612E" w:rsidRPr="00587020" w:rsidRDefault="00E924CB" w:rsidP="001671EF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58702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5323720006</w:t>
            </w:r>
          </w:p>
        </w:tc>
        <w:tc>
          <w:tcPr>
            <w:tcW w:w="5527" w:type="dxa"/>
          </w:tcPr>
          <w:p w:rsidR="0032612E" w:rsidRPr="00587020" w:rsidRDefault="00605644" w:rsidP="006056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87020">
              <w:rPr>
                <w:sz w:val="18"/>
              </w:rPr>
              <w:t xml:space="preserve">Uzel Plzeň, 5. stavba – </w:t>
            </w:r>
            <w:proofErr w:type="spellStart"/>
            <w:r w:rsidRPr="00587020">
              <w:rPr>
                <w:sz w:val="18"/>
              </w:rPr>
              <w:t>Lobzy</w:t>
            </w:r>
            <w:proofErr w:type="spellEnd"/>
            <w:r w:rsidRPr="00587020">
              <w:rPr>
                <w:sz w:val="18"/>
              </w:rPr>
              <w:t xml:space="preserve"> - </w:t>
            </w:r>
            <w:proofErr w:type="spellStart"/>
            <w:r w:rsidRPr="00587020">
              <w:rPr>
                <w:sz w:val="18"/>
              </w:rPr>
              <w:t>Koterov</w:t>
            </w:r>
            <w:proofErr w:type="spellEnd"/>
          </w:p>
        </w:tc>
      </w:tr>
      <w:tr w:rsidR="00515594" w:rsidTr="0032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515594" w:rsidRPr="00587020" w:rsidRDefault="00E924CB" w:rsidP="007A44E5">
            <w:pPr>
              <w:pStyle w:val="Text2-1"/>
              <w:numPr>
                <w:ilvl w:val="0"/>
                <w:numId w:val="0"/>
              </w:numPr>
            </w:pPr>
            <w:r w:rsidRPr="0058702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3273214901</w:t>
            </w:r>
          </w:p>
        </w:tc>
        <w:tc>
          <w:tcPr>
            <w:tcW w:w="5527" w:type="dxa"/>
          </w:tcPr>
          <w:p w:rsidR="0032612E" w:rsidRPr="00587020" w:rsidRDefault="00605644" w:rsidP="006056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87020">
              <w:rPr>
                <w:sz w:val="18"/>
              </w:rPr>
              <w:t>Rekonstrukce výpravní budovy v </w:t>
            </w:r>
            <w:proofErr w:type="spellStart"/>
            <w:r w:rsidRPr="00587020">
              <w:rPr>
                <w:sz w:val="18"/>
              </w:rPr>
              <w:t>žst</w:t>
            </w:r>
            <w:proofErr w:type="spellEnd"/>
            <w:r w:rsidRPr="00587020">
              <w:rPr>
                <w:sz w:val="18"/>
              </w:rPr>
              <w:t xml:space="preserve">. Plzeň hl. n. </w:t>
            </w:r>
          </w:p>
        </w:tc>
      </w:tr>
    </w:tbl>
    <w:p w:rsidR="00280C98" w:rsidRPr="00280C98" w:rsidRDefault="00280C98" w:rsidP="00F31230">
      <w:pPr>
        <w:pStyle w:val="Nadpis2-2"/>
      </w:pPr>
      <w:bookmarkStart w:id="8" w:name="_Toc40702804"/>
      <w:r w:rsidRPr="00280C98">
        <w:t xml:space="preserve">Hlavní cíle </w:t>
      </w:r>
      <w:r w:rsidR="0032612E">
        <w:t>prezentace</w:t>
      </w:r>
      <w:bookmarkEnd w:id="8"/>
    </w:p>
    <w:p w:rsidR="002C6507" w:rsidRPr="00280C98" w:rsidRDefault="002C6507" w:rsidP="002C6507">
      <w:pPr>
        <w:pStyle w:val="Text2-1"/>
      </w:pPr>
      <w:r w:rsidRPr="002C6507">
        <w:t xml:space="preserve">Cílem zpracování </w:t>
      </w:r>
      <w:r w:rsidR="0032612E">
        <w:t>prezentace</w:t>
      </w:r>
      <w:r>
        <w:t xml:space="preserve"> (</w:t>
      </w:r>
      <w:r w:rsidR="0032612E">
        <w:t>video</w:t>
      </w:r>
      <w:r>
        <w:t>/vizualizace</w:t>
      </w:r>
      <w:r w:rsidR="0032612E">
        <w:t>) je</w:t>
      </w:r>
      <w:r w:rsidRPr="002C6507">
        <w:t xml:space="preserve"> možno</w:t>
      </w:r>
      <w:r w:rsidR="0032612E">
        <w:t xml:space="preserve">st </w:t>
      </w:r>
      <w:r w:rsidRPr="002C6507">
        <w:t>infor</w:t>
      </w:r>
      <w:r w:rsidR="00E924CB">
        <w:t>mování veřejnosti o připravovaných</w:t>
      </w:r>
      <w:r>
        <w:t xml:space="preserve"> </w:t>
      </w:r>
      <w:r w:rsidR="00E924CB">
        <w:t>nebo již realizovaných</w:t>
      </w:r>
      <w:r w:rsidR="00E00908">
        <w:t xml:space="preserve"> </w:t>
      </w:r>
      <w:r w:rsidR="00E924CB">
        <w:t>investicích. U připravovaných staveb bude</w:t>
      </w:r>
      <w:ins w:id="9" w:author="Domanická Marcela, Ing." w:date="2020-01-08T14:07:00Z">
        <w:r w:rsidR="003F2F0F">
          <w:t xml:space="preserve"> </w:t>
        </w:r>
      </w:ins>
      <w:proofErr w:type="spellStart"/>
      <w:r w:rsidR="00E924CB">
        <w:t>v</w:t>
      </w:r>
      <w:r w:rsidRPr="002C6507">
        <w:t>ideokompozice</w:t>
      </w:r>
      <w:proofErr w:type="spellEnd"/>
      <w:r w:rsidRPr="002C6507">
        <w:t xml:space="preserve"> </w:t>
      </w:r>
      <w:r w:rsidR="00E924CB">
        <w:t xml:space="preserve">navíc </w:t>
      </w:r>
      <w:r w:rsidRPr="002C6507">
        <w:t>použita pro urychlení přípravy, projednání projektu ve stupni územního řízení</w:t>
      </w:r>
      <w:r>
        <w:t xml:space="preserve"> (stavebního řízení)</w:t>
      </w:r>
      <w:r w:rsidR="00E924CB">
        <w:t xml:space="preserve"> či</w:t>
      </w:r>
      <w:r w:rsidRPr="002C6507">
        <w:t xml:space="preserve"> prezentaci stavby městským částem a obcím v okolí připravované stavby. V budoucnu bude prezentace použita pro veřejné projednání stavebního řízen</w:t>
      </w:r>
      <w:r w:rsidR="000C6FAB">
        <w:t>í.</w:t>
      </w:r>
      <w:r w:rsidR="00602179">
        <w:t xml:space="preserve"> </w:t>
      </w:r>
      <w:r w:rsidR="00E924CB">
        <w:t>U dokončený</w:t>
      </w:r>
      <w:r w:rsidR="00E00908">
        <w:t>ch staveb bude video sloužit k</w:t>
      </w:r>
      <w:r w:rsidR="00E924CB">
        <w:t xml:space="preserve"> prezentaci a informování veřejnosti</w:t>
      </w:r>
      <w:r w:rsidR="00602179">
        <w:t xml:space="preserve"> o proběhlých změnách</w:t>
      </w:r>
      <w:r w:rsidR="00E924CB">
        <w:t>.</w:t>
      </w:r>
      <w:ins w:id="10" w:author="Přibylová Soňa, Bc." w:date="2020-01-09T19:51:00Z">
        <w:r w:rsidR="00023837" w:rsidRPr="00E00908">
          <w:t xml:space="preserve"> </w:t>
        </w:r>
      </w:ins>
    </w:p>
    <w:p w:rsidR="00280C98" w:rsidRPr="00280C98" w:rsidRDefault="00280C98" w:rsidP="00F31230">
      <w:pPr>
        <w:pStyle w:val="Nadpis2-2"/>
      </w:pPr>
      <w:bookmarkStart w:id="11" w:name="_Toc40702805"/>
      <w:r w:rsidRPr="00280C98">
        <w:t>Místo</w:t>
      </w:r>
      <w:bookmarkEnd w:id="11"/>
      <w:r w:rsidRPr="00280C98">
        <w:t xml:space="preserve"> </w:t>
      </w:r>
    </w:p>
    <w:p w:rsidR="00280C98" w:rsidRPr="00280C98" w:rsidRDefault="00815DF3" w:rsidP="00F31230">
      <w:pPr>
        <w:pStyle w:val="Text2-1"/>
      </w:pPr>
      <w:r>
        <w:t>Kraj:</w:t>
      </w:r>
      <w:r>
        <w:tab/>
      </w:r>
      <w:r>
        <w:tab/>
      </w:r>
      <w:r>
        <w:tab/>
      </w:r>
      <w:r>
        <w:tab/>
      </w:r>
      <w:r w:rsidR="001F1589">
        <w:t>Plzeň</w:t>
      </w:r>
      <w:r>
        <w:t>ský</w:t>
      </w:r>
    </w:p>
    <w:p w:rsidR="00280C98" w:rsidRDefault="00815DF3" w:rsidP="00F31230">
      <w:pPr>
        <w:pStyle w:val="Text2-1"/>
      </w:pPr>
      <w:r>
        <w:t>Správce:</w:t>
      </w:r>
      <w:r>
        <w:tab/>
      </w:r>
      <w:r>
        <w:tab/>
      </w:r>
      <w:r>
        <w:tab/>
      </w:r>
      <w:r w:rsidR="00E00908">
        <w:t>OŘ Plzeň</w:t>
      </w:r>
    </w:p>
    <w:p w:rsidR="00815DF3" w:rsidRPr="00280C98" w:rsidRDefault="00815DF3" w:rsidP="00F31230">
      <w:pPr>
        <w:pStyle w:val="Text2-1"/>
      </w:pPr>
      <w:r>
        <w:t>Začátek a konec stavby:</w:t>
      </w:r>
      <w:r>
        <w:tab/>
        <w:t>Dle výše uvedené úseky</w:t>
      </w:r>
    </w:p>
    <w:p w:rsidR="00280C98" w:rsidRPr="00280C98" w:rsidRDefault="00280C98" w:rsidP="00F31230">
      <w:pPr>
        <w:pStyle w:val="Nadpis2-2"/>
      </w:pPr>
      <w:bookmarkStart w:id="12" w:name="_Toc40702806"/>
      <w:r w:rsidRPr="00280C98">
        <w:t>Závazné podklady pro zpracování</w:t>
      </w:r>
      <w:bookmarkEnd w:id="12"/>
    </w:p>
    <w:p w:rsidR="00280C98" w:rsidRPr="00280C98" w:rsidRDefault="00304DC9" w:rsidP="00F042A1">
      <w:pPr>
        <w:pStyle w:val="Text2-1"/>
      </w:pPr>
      <w:r>
        <w:t xml:space="preserve">Závazným podkladem pro zpracování </w:t>
      </w:r>
      <w:r w:rsidRPr="0088591B">
        <w:t>prezentačních a propagačních m</w:t>
      </w:r>
      <w:r w:rsidR="001F1589">
        <w:t>ateriálů pro stavby v uzlu Plzeň</w:t>
      </w:r>
      <w:r>
        <w:t xml:space="preserve"> budou dokumentace</w:t>
      </w:r>
      <w:r w:rsidR="00D478F8">
        <w:t xml:space="preserve"> staveb</w:t>
      </w:r>
      <w:r w:rsidR="00E00908">
        <w:t xml:space="preserve"> uvedených</w:t>
      </w:r>
      <w:r w:rsidR="00215047">
        <w:t xml:space="preserve"> v kapitole č. </w:t>
      </w:r>
      <w:r>
        <w:t>1.1.1</w:t>
      </w:r>
      <w:r w:rsidR="00E00908">
        <w:t xml:space="preserve">, </w:t>
      </w:r>
      <w:r>
        <w:t xml:space="preserve">které budou </w:t>
      </w:r>
      <w:r w:rsidR="00D478F8">
        <w:t xml:space="preserve">součástí </w:t>
      </w:r>
      <w:r>
        <w:t>pří</w:t>
      </w:r>
      <w:r w:rsidR="00D478F8">
        <w:t>loh zakázky</w:t>
      </w:r>
      <w:r>
        <w:t xml:space="preserve">. </w:t>
      </w:r>
      <w:r w:rsidR="003C54CB">
        <w:t>A</w:t>
      </w:r>
      <w:r>
        <w:t>ktuálně dostupné</w:t>
      </w:r>
      <w:r w:rsidR="003C54CB">
        <w:t xml:space="preserve"> dokumentace jednotlivých staveb budou předány zhotoviteli zakázky před podpisem SOD.</w:t>
      </w:r>
      <w:r>
        <w:t xml:space="preserve"> </w:t>
      </w:r>
    </w:p>
    <w:p w:rsidR="00280C98" w:rsidRPr="00280C98" w:rsidRDefault="00280C98" w:rsidP="00E725BB">
      <w:pPr>
        <w:pStyle w:val="Nadpis2-1"/>
      </w:pPr>
      <w:bookmarkStart w:id="13" w:name="_Toc40702807"/>
      <w:r w:rsidRPr="00280C98">
        <w:t>POŽADAVKY NA TECHNICKÉ ŘEŠENÍ</w:t>
      </w:r>
      <w:bookmarkEnd w:id="13"/>
    </w:p>
    <w:p w:rsidR="00280C98" w:rsidRPr="00280C98" w:rsidRDefault="00280C98" w:rsidP="00E725BB">
      <w:pPr>
        <w:pStyle w:val="Nadpis2-2"/>
      </w:pPr>
      <w:bookmarkStart w:id="14" w:name="_Toc40702808"/>
      <w:r w:rsidRPr="00280C98">
        <w:t>Všeobecně</w:t>
      </w:r>
      <w:bookmarkEnd w:id="14"/>
    </w:p>
    <w:p w:rsidR="00C461AE" w:rsidRDefault="00E00908" w:rsidP="00C67598">
      <w:pPr>
        <w:pStyle w:val="Text2-1"/>
      </w:pPr>
      <w:r>
        <w:t>Objednatel požaduje vy</w:t>
      </w:r>
      <w:r w:rsidR="00C67598">
        <w:t xml:space="preserve">pracování </w:t>
      </w:r>
      <w:r w:rsidR="00F04405">
        <w:t>krátkého filmu, který bude obsahovat videa</w:t>
      </w:r>
      <w:r w:rsidR="00C461AE">
        <w:t xml:space="preserve"> o </w:t>
      </w:r>
      <w:r w:rsidR="00F04405">
        <w:t xml:space="preserve">již zrealizovaných stavbách (Průjezd uzlem Plzeň ve směru III. TŽK, Uzel Plzeň, 1. stavba – přestavba pražského </w:t>
      </w:r>
      <w:proofErr w:type="spellStart"/>
      <w:r w:rsidR="00F04405">
        <w:t>zhlaví</w:t>
      </w:r>
      <w:proofErr w:type="spellEnd"/>
      <w:r w:rsidR="00F04405">
        <w:t>, Uzel Plzeň, 2. stavba – přestavba osobního nádraží, včetně mostů Mikulášská, Uzel Plzeň, 3. stavba – přesmyk domažlické trati) a vizualizaci</w:t>
      </w:r>
      <w:r w:rsidR="00C461AE">
        <w:t xml:space="preserve"> připravovaných staveb (Uzel Plzeň, 4. stavba – seřaďovací nádraží Doubravka, Uzel </w:t>
      </w:r>
      <w:r w:rsidR="00C461AE">
        <w:lastRenderedPageBreak/>
        <w:t xml:space="preserve">Plzeň, 5. stavba – </w:t>
      </w:r>
      <w:proofErr w:type="spellStart"/>
      <w:r w:rsidR="00C461AE">
        <w:t>Lobzy</w:t>
      </w:r>
      <w:proofErr w:type="spellEnd"/>
      <w:r w:rsidR="00C461AE">
        <w:t xml:space="preserve"> – </w:t>
      </w:r>
      <w:proofErr w:type="spellStart"/>
      <w:r w:rsidR="00C461AE">
        <w:t>Koterov</w:t>
      </w:r>
      <w:proofErr w:type="spellEnd"/>
      <w:r w:rsidR="00C461AE">
        <w:t>, Rekonstrukce výpravní budovy v </w:t>
      </w:r>
      <w:proofErr w:type="spellStart"/>
      <w:r w:rsidR="00C461AE">
        <w:t>žst</w:t>
      </w:r>
      <w:proofErr w:type="spellEnd"/>
      <w:r w:rsidR="00C461AE">
        <w:t xml:space="preserve">. Plzeň hl. n.. </w:t>
      </w:r>
      <w:r w:rsidR="00602179">
        <w:t>Videa i vizualizace budou obsahovat jak záběry pozemní, tak letecké záběry z </w:t>
      </w:r>
      <w:proofErr w:type="spellStart"/>
      <w:r w:rsidR="00602179">
        <w:t>dronu</w:t>
      </w:r>
      <w:proofErr w:type="spellEnd"/>
      <w:r w:rsidR="00602179">
        <w:t>.</w:t>
      </w:r>
    </w:p>
    <w:p w:rsidR="00C461AE" w:rsidRPr="00014599" w:rsidRDefault="00C461AE" w:rsidP="00C67598">
      <w:pPr>
        <w:pStyle w:val="Text2-1"/>
        <w:rPr>
          <w:color w:val="FFFFFF" w:themeColor="background1"/>
        </w:rPr>
      </w:pPr>
      <w:r w:rsidRPr="00014599">
        <w:t>Vizualizace</w:t>
      </w:r>
      <w:r w:rsidR="00C67598" w:rsidRPr="00014599">
        <w:t xml:space="preserve"> (zákres 3D animace do reálného videa) staveb bude zpracována v takovém detailu, aby co možná nejvíce odpovídala realitě dosud nerealizovaného projektu. Zvýšená pozornost bude kladena především na animace vybraných zajímavých lokalit stavby a na dominantní objekty. Dále bude prezentace obsahovat zpracování okolí a animace dopravy. </w:t>
      </w:r>
      <w:r w:rsidR="00C67598" w:rsidRPr="00014599">
        <w:rPr>
          <w:b/>
        </w:rPr>
        <w:t>Pohledy kamer budou přesně definovány v průběhu r</w:t>
      </w:r>
      <w:r w:rsidR="00327A2C" w:rsidRPr="00014599">
        <w:rPr>
          <w:b/>
        </w:rPr>
        <w:t>ealizace po souhlasu objednavatele</w:t>
      </w:r>
      <w:r w:rsidR="00C67598" w:rsidRPr="00014599">
        <w:rPr>
          <w:b/>
        </w:rPr>
        <w:t xml:space="preserve"> na základě odsouhlaseného komentáře</w:t>
      </w:r>
      <w:r w:rsidR="00215047" w:rsidRPr="00014599">
        <w:t xml:space="preserve"> </w:t>
      </w:r>
      <w:r w:rsidR="00215047" w:rsidRPr="00014599">
        <w:rPr>
          <w:b/>
        </w:rPr>
        <w:t xml:space="preserve">(objednavatel a zhotovitel si musí závazně schválit scénář – na vzájemné schůzce se domluví </w:t>
      </w:r>
      <w:r w:rsidRPr="00014599">
        <w:rPr>
          <w:b/>
        </w:rPr>
        <w:t>„</w:t>
      </w:r>
      <w:r w:rsidR="00215047" w:rsidRPr="00014599">
        <w:rPr>
          <w:b/>
        </w:rPr>
        <w:t>zajímavá místa</w:t>
      </w:r>
      <w:r w:rsidRPr="00014599">
        <w:rPr>
          <w:b/>
        </w:rPr>
        <w:t>“</w:t>
      </w:r>
      <w:r w:rsidR="00215047" w:rsidRPr="00014599">
        <w:rPr>
          <w:b/>
        </w:rPr>
        <w:t>, kter</w:t>
      </w:r>
      <w:r w:rsidRPr="00014599">
        <w:rPr>
          <w:b/>
        </w:rPr>
        <w:t>á</w:t>
      </w:r>
      <w:r w:rsidR="00215047" w:rsidRPr="00014599">
        <w:rPr>
          <w:b/>
        </w:rPr>
        <w:t xml:space="preserve"> </w:t>
      </w:r>
      <w:r w:rsidR="009E4B46" w:rsidRPr="00014599">
        <w:rPr>
          <w:b/>
        </w:rPr>
        <w:t>se následně upraví do komentáře).</w:t>
      </w:r>
      <w:r w:rsidR="00215047" w:rsidRPr="00014599">
        <w:rPr>
          <w:b/>
        </w:rPr>
        <w:t xml:space="preserve"> </w:t>
      </w:r>
    </w:p>
    <w:p w:rsidR="00FF2EDD" w:rsidRPr="00014599" w:rsidRDefault="00C67598" w:rsidP="00C67598">
      <w:pPr>
        <w:pStyle w:val="Text2-1"/>
      </w:pPr>
      <w:r w:rsidRPr="00014599">
        <w:t>Součástí prezentace proj</w:t>
      </w:r>
      <w:r w:rsidR="002A400A" w:rsidRPr="00014599">
        <w:t xml:space="preserve">ektů je foto a video </w:t>
      </w:r>
      <w:r w:rsidR="00CF18B2" w:rsidRPr="00014599">
        <w:t xml:space="preserve">z </w:t>
      </w:r>
      <w:r w:rsidR="002A400A" w:rsidRPr="00014599">
        <w:t>dokumentací</w:t>
      </w:r>
      <w:r w:rsidRPr="00014599">
        <w:t xml:space="preserve"> staveb, formou let</w:t>
      </w:r>
      <w:r w:rsidR="00CF18B2" w:rsidRPr="00014599">
        <w:t>eckých a pozemních záběrů, které budou</w:t>
      </w:r>
      <w:r w:rsidRPr="00014599">
        <w:t xml:space="preserve"> proveden</w:t>
      </w:r>
      <w:r w:rsidR="00CF18B2" w:rsidRPr="00014599">
        <w:t>y</w:t>
      </w:r>
      <w:r w:rsidRPr="00014599">
        <w:t xml:space="preserve"> na základě studia stávající projektové dokumentace, která má již stabilizované směrové a výškové uspořádání a následných obhlídek stavby</w:t>
      </w:r>
      <w:r w:rsidR="009E4B46" w:rsidRPr="00014599">
        <w:t xml:space="preserve">. </w:t>
      </w:r>
      <w:r w:rsidRPr="00014599">
        <w:t xml:space="preserve">Finální prezentace projektu bude realizována na základě podkladů z posledního stupně projektové dokumentace (čistopis DÚR a následně z </w:t>
      </w:r>
      <w:r w:rsidR="004E30AE" w:rsidRPr="00014599">
        <w:t>požadavků na DSP po konzultaci s</w:t>
      </w:r>
      <w:r w:rsidRPr="00014599">
        <w:t xml:space="preserve"> objednavatelem – pokud bude DSP k dispozici), odsouhlaseného komentáře a pořízené foto a video dokumentace. </w:t>
      </w:r>
    </w:p>
    <w:p w:rsidR="00A943E0" w:rsidRPr="00014599" w:rsidRDefault="00CF18B2" w:rsidP="00C67598">
      <w:pPr>
        <w:pStyle w:val="Text2-1"/>
      </w:pPr>
      <w:r w:rsidRPr="00014599">
        <w:t>U dokončených staveb bude natočeno video z již hotových úseků realizovaných projektů, mohou být použity fotografie původního stavu a fotografie z realizace. Video by mělo být v</w:t>
      </w:r>
      <w:r w:rsidR="00DB0E4C" w:rsidRPr="00014599">
        <w:t> kvalitě 4K rozlišení 4096×3112. Na projektech se spolupodílelo město Plzeň a financovány byly zčásti EU.</w:t>
      </w:r>
      <w:ins w:id="15" w:author="Přibylová Soňa, Bc." w:date="2020-01-09T20:05:00Z">
        <w:r w:rsidR="005E1A13" w:rsidRPr="00014599">
          <w:t xml:space="preserve"> </w:t>
        </w:r>
      </w:ins>
    </w:p>
    <w:p w:rsidR="00C67598" w:rsidRPr="00014599" w:rsidRDefault="00C67598" w:rsidP="00A943E0">
      <w:pPr>
        <w:pStyle w:val="Text2-1"/>
        <w:numPr>
          <w:ilvl w:val="0"/>
          <w:numId w:val="0"/>
        </w:numPr>
        <w:ind w:left="737"/>
      </w:pPr>
      <w:r w:rsidRPr="00014599">
        <w:t>Výsl</w:t>
      </w:r>
      <w:r w:rsidR="00DB0E4C" w:rsidRPr="00014599">
        <w:t>edným produktem bude prezentace</w:t>
      </w:r>
      <w:r w:rsidRPr="00014599">
        <w:t xml:space="preserve"> dodaná na </w:t>
      </w:r>
      <w:proofErr w:type="spellStart"/>
      <w:r w:rsidR="009E4B46" w:rsidRPr="00014599">
        <w:t>flash</w:t>
      </w:r>
      <w:proofErr w:type="spellEnd"/>
      <w:r w:rsidR="009E4B46" w:rsidRPr="00014599">
        <w:t xml:space="preserve"> disku </w:t>
      </w:r>
      <w:r w:rsidRPr="00014599">
        <w:t xml:space="preserve">a zároveň </w:t>
      </w:r>
      <w:r w:rsidR="009E4B46" w:rsidRPr="00014599">
        <w:t xml:space="preserve">bude </w:t>
      </w:r>
      <w:r w:rsidRPr="00014599">
        <w:t xml:space="preserve">upravena pro použití na internetové stránky ve formátu </w:t>
      </w:r>
      <w:proofErr w:type="spellStart"/>
      <w:r w:rsidRPr="00014599">
        <w:t>flash</w:t>
      </w:r>
      <w:proofErr w:type="spellEnd"/>
      <w:r w:rsidRPr="00014599">
        <w:t xml:space="preserve"> </w:t>
      </w:r>
      <w:proofErr w:type="gramStart"/>
      <w:r w:rsidRPr="00014599">
        <w:t>video (.</w:t>
      </w:r>
      <w:proofErr w:type="spellStart"/>
      <w:r w:rsidRPr="00073DFD">
        <w:t>flv</w:t>
      </w:r>
      <w:proofErr w:type="spellEnd"/>
      <w:proofErr w:type="gramEnd"/>
      <w:ins w:id="16" w:author="Domanická Marcela, Ing." w:date="2020-01-08T14:45:00Z">
        <w:r w:rsidR="00511122" w:rsidRPr="00073DFD">
          <w:t>)</w:t>
        </w:r>
      </w:ins>
      <w:r w:rsidRPr="00073DFD">
        <w:t xml:space="preserve">, rozlišení </w:t>
      </w:r>
      <w:r w:rsidRPr="00014599">
        <w:t xml:space="preserve">dle </w:t>
      </w:r>
      <w:r w:rsidR="009E4B46" w:rsidRPr="00014599">
        <w:t>potřeb internetových prohlížečů</w:t>
      </w:r>
      <w:r w:rsidRPr="00014599">
        <w:t xml:space="preserve">. </w:t>
      </w:r>
      <w:r w:rsidR="006F3125">
        <w:t>Objednavatel požaduje</w:t>
      </w:r>
      <w:r w:rsidR="009E4B46" w:rsidRPr="00014599">
        <w:t xml:space="preserve"> 10 ks </w:t>
      </w:r>
      <w:proofErr w:type="spellStart"/>
      <w:r w:rsidR="009E4B46" w:rsidRPr="00014599">
        <w:t>vyrendrovaných</w:t>
      </w:r>
      <w:proofErr w:type="spellEnd"/>
      <w:r w:rsidR="009E4B46" w:rsidRPr="00014599">
        <w:t xml:space="preserve"> statických snímků z </w:t>
      </w:r>
      <w:proofErr w:type="spellStart"/>
      <w:r w:rsidR="009E4B46" w:rsidRPr="00014599">
        <w:t>videoprezentace</w:t>
      </w:r>
      <w:proofErr w:type="spellEnd"/>
      <w:r w:rsidR="009E4B46" w:rsidRPr="00014599">
        <w:t xml:space="preserve"> v časových stopážích určených objednavatelem ve výsledné šířce rozlišení 3500 až 5000</w:t>
      </w:r>
      <w:r w:rsidR="005954A6" w:rsidRPr="00014599">
        <w:t xml:space="preserve"> pixelů</w:t>
      </w:r>
      <w:r w:rsidR="009E4B46" w:rsidRPr="00014599">
        <w:t xml:space="preserve">. </w:t>
      </w:r>
      <w:r w:rsidR="00C4552E" w:rsidRPr="00014599">
        <w:rPr>
          <w:b/>
        </w:rPr>
        <w:t>O distribuci či zve</w:t>
      </w:r>
      <w:r w:rsidR="00215047" w:rsidRPr="00014599">
        <w:rPr>
          <w:b/>
        </w:rPr>
        <w:t>řejňování animací rozhoduje výhradně objednavatel, tedy S</w:t>
      </w:r>
      <w:r w:rsidR="00DB0E4C" w:rsidRPr="00014599">
        <w:rPr>
          <w:b/>
        </w:rPr>
        <w:t>p</w:t>
      </w:r>
      <w:r w:rsidR="00330268">
        <w:rPr>
          <w:b/>
        </w:rPr>
        <w:t>ráva železnic, státní organizace. Objednateli budou zhotovitelem poskytnuta veškerá majetková práva k výslednému produktu.</w:t>
      </w:r>
    </w:p>
    <w:p w:rsidR="00045DC2" w:rsidRDefault="00A00A66" w:rsidP="00C67598">
      <w:pPr>
        <w:pStyle w:val="Text2-1"/>
      </w:pPr>
      <w:r>
        <w:t xml:space="preserve">Pokud by nebyly k dispozici kompletní dokumentace k jednotlivým </w:t>
      </w:r>
      <w:r w:rsidR="00045DC2">
        <w:t>stavbám v daný termín</w:t>
      </w:r>
      <w:r>
        <w:t>, objednavatel si</w:t>
      </w:r>
      <w:r w:rsidR="00045DC2">
        <w:t xml:space="preserve"> vyhrazuje právo na doplnění (vý</w:t>
      </w:r>
      <w:r>
        <w:t>měnu) jiné stavby.</w:t>
      </w:r>
    </w:p>
    <w:p w:rsidR="00BC2493" w:rsidRDefault="00BC2493" w:rsidP="00C67598">
      <w:pPr>
        <w:pStyle w:val="Text2-1"/>
      </w:pPr>
      <w:r>
        <w:t>Budou zřízeny i zkrácené verze</w:t>
      </w:r>
      <w:r w:rsidR="00863688">
        <w:t xml:space="preserve"> (pro každou stavbu zvlášť)</w:t>
      </w:r>
      <w:r>
        <w:t xml:space="preserve"> pro potřeby např. sociálních sítí dle požadavku objednavatele. </w:t>
      </w:r>
    </w:p>
    <w:p w:rsidR="00463BD9" w:rsidRDefault="00045DC2" w:rsidP="00F04405">
      <w:pPr>
        <w:pStyle w:val="Text2-1"/>
      </w:pPr>
      <w:r>
        <w:t>Obj</w:t>
      </w:r>
      <w:r w:rsidR="00F04405">
        <w:t>ednavatel si představuje vizualizaci</w:t>
      </w:r>
      <w:r>
        <w:t xml:space="preserve"> ve formátu již vyhotovené vizualizace</w:t>
      </w:r>
      <w:r w:rsidR="00E61C63">
        <w:t>/animace</w:t>
      </w:r>
      <w:r>
        <w:t xml:space="preserve"> na úsek Výstaviš</w:t>
      </w:r>
      <w:r w:rsidR="00D478F8">
        <w:t>tě – Veleslavín</w:t>
      </w:r>
      <w:r w:rsidR="00F04405">
        <w:t xml:space="preserve"> - </w:t>
      </w:r>
      <w:hyperlink r:id="rId11" w:history="1">
        <w:r w:rsidR="00F04405" w:rsidRPr="00B43A54">
          <w:rPr>
            <w:rStyle w:val="Hypertextovodkaz"/>
            <w:noProof w:val="0"/>
          </w:rPr>
          <w:t>https://www.youtube.com/watch?v=h1fbpMrd5I8</w:t>
        </w:r>
      </w:hyperlink>
      <w:r w:rsidR="00F1498B">
        <w:t>.</w:t>
      </w:r>
    </w:p>
    <w:p w:rsidR="005E1A13" w:rsidRPr="00D478F8" w:rsidRDefault="005E1A13" w:rsidP="00D478F8">
      <w:pPr>
        <w:pStyle w:val="Text2-1"/>
      </w:pPr>
      <w:r w:rsidRPr="00D478F8">
        <w:t>Objednavatel si představuje video ve formátu již vyhotoveného videa na stavbu Modernizace trati Rokycany – Plze</w:t>
      </w:r>
      <w:r w:rsidR="00F04405">
        <w:t>ň</w:t>
      </w:r>
      <w:r w:rsidRPr="00D478F8">
        <w:t xml:space="preserve"> </w:t>
      </w:r>
      <w:r w:rsidR="00F04405">
        <w:t xml:space="preserve">- </w:t>
      </w:r>
      <w:hyperlink r:id="rId12" w:history="1">
        <w:r w:rsidRPr="00D478F8">
          <w:rPr>
            <w:rStyle w:val="Hypertextovodkaz"/>
          </w:rPr>
          <w:t>https://www.youtube.com/watch?v=0teZq92LxDw</w:t>
        </w:r>
      </w:hyperlink>
      <w:r w:rsidR="00F04405">
        <w:t xml:space="preserve"> </w:t>
      </w:r>
      <w:r w:rsidR="00544F89" w:rsidRPr="00D478F8">
        <w:t xml:space="preserve"> </w:t>
      </w:r>
      <w:r w:rsidR="00544F89" w:rsidRPr="00863688">
        <w:t>v novém vizuálním stylu Správy železnic</w:t>
      </w:r>
      <w:r w:rsidR="00F04405" w:rsidRPr="00863688">
        <w:t>.</w:t>
      </w:r>
    </w:p>
    <w:p w:rsidR="00A00A66" w:rsidRDefault="00463BD9" w:rsidP="00045DC2">
      <w:pPr>
        <w:pStyle w:val="Text2-1"/>
      </w:pPr>
      <w:r>
        <w:t>Zadavatel požaduje provádění aktu</w:t>
      </w:r>
      <w:r w:rsidR="00F04405">
        <w:t>alizací jednotlivých animací po</w:t>
      </w:r>
      <w:r>
        <w:t xml:space="preserve"> dobu </w:t>
      </w:r>
      <w:r w:rsidR="008256F6">
        <w:t xml:space="preserve">trvání SOD. </w:t>
      </w:r>
      <w:r w:rsidR="00045DC2">
        <w:t xml:space="preserve"> </w:t>
      </w:r>
      <w:r w:rsidR="00A00A66">
        <w:t xml:space="preserve"> </w:t>
      </w:r>
    </w:p>
    <w:p w:rsidR="00073DFD" w:rsidRDefault="00D01115" w:rsidP="00045DC2">
      <w:pPr>
        <w:pStyle w:val="Text2-1"/>
      </w:pPr>
      <w:r>
        <w:t>Zadavatel požaduje možnost případného vyhotovení fotografie z videozáběrů Zhotovitelem.</w:t>
      </w:r>
    </w:p>
    <w:p w:rsidR="00280C98" w:rsidRDefault="00C67598" w:rsidP="00C67598">
      <w:pPr>
        <w:pStyle w:val="Text2-1"/>
      </w:pPr>
      <w:r>
        <w:t>Ze zpracovaného videosnímku bude zřejmé umístění stavby do terénu a na dotčené pozemky. Prezentace bude sloužit pro průběžné p</w:t>
      </w:r>
      <w:r w:rsidR="00F04405">
        <w:t xml:space="preserve">rojednání s vlastníky pozemků a </w:t>
      </w:r>
      <w:r>
        <w:t xml:space="preserve">s dotčenými orgány státní správy v souladu s platnými Zásadami územního rozvoje </w:t>
      </w:r>
      <w:r w:rsidR="00F04405">
        <w:t>Plzeňského kraje</w:t>
      </w:r>
      <w:r>
        <w:t xml:space="preserve"> a města </w:t>
      </w:r>
      <w:r w:rsidR="00F04405">
        <w:t xml:space="preserve">Plzně. Na </w:t>
      </w:r>
      <w:r>
        <w:t xml:space="preserve">základě zpracované projektové dokumentace bude do </w:t>
      </w:r>
      <w:proofErr w:type="spellStart"/>
      <w:r>
        <w:t>videokompozice</w:t>
      </w:r>
      <w:proofErr w:type="spellEnd"/>
      <w:r>
        <w:t xml:space="preserve"> zapracováno technické řešení jednotlivých stavebních objektů a drobné změny provedené v rámci aktualizace projektové dokumentace</w:t>
      </w:r>
      <w:r w:rsidR="00B4613E">
        <w:t>.</w:t>
      </w:r>
    </w:p>
    <w:p w:rsidR="00B4613E" w:rsidRDefault="00B4613E" w:rsidP="00B4613E">
      <w:pPr>
        <w:pStyle w:val="Text2-1"/>
      </w:pPr>
      <w:r w:rsidRPr="00B4613E">
        <w:t xml:space="preserve">Veškerá zpracování prezentačních a propagačních materiálů pro stavby v uzlu </w:t>
      </w:r>
      <w:r w:rsidR="00F04405">
        <w:t>Plzeň</w:t>
      </w:r>
      <w:ins w:id="17" w:author="Domanická Marcela, Ing." w:date="2020-01-09T16:02:00Z">
        <w:r w:rsidR="00C87F4A" w:rsidRPr="00B4613E">
          <w:t xml:space="preserve"> </w:t>
        </w:r>
      </w:ins>
      <w:r w:rsidRPr="00B4613E">
        <w:t xml:space="preserve">budou </w:t>
      </w:r>
      <w:r w:rsidR="00AD586A">
        <w:t>v souladu s jednotným vizuálním</w:t>
      </w:r>
      <w:r w:rsidRPr="00B4613E">
        <w:t xml:space="preserve"> stylem organizace dle Grafického manuálu jednotného vizuálního stylu </w:t>
      </w:r>
      <w:r w:rsidR="00F04405">
        <w:t>Správy železnic</w:t>
      </w:r>
      <w:r w:rsidRPr="00B4613E">
        <w:t>, který je k dispozici na webových stránkách organizace</w:t>
      </w:r>
      <w:r w:rsidR="00863688">
        <w:t xml:space="preserve"> -</w:t>
      </w:r>
      <w:r w:rsidRPr="00B4613E">
        <w:t xml:space="preserve"> </w:t>
      </w:r>
      <w:hyperlink r:id="rId13" w:history="1">
        <w:r w:rsidRPr="00511EF7">
          <w:rPr>
            <w:rStyle w:val="Hypertextovodkaz"/>
            <w:noProof w:val="0"/>
          </w:rPr>
          <w:t>https://www.szdc.cz/pro-media/grafika</w:t>
        </w:r>
      </w:hyperlink>
      <w:r>
        <w:t xml:space="preserve">. </w:t>
      </w:r>
    </w:p>
    <w:p w:rsidR="00A026CA" w:rsidRPr="00A026CA" w:rsidRDefault="00A026CA" w:rsidP="00A026CA">
      <w:pPr>
        <w:pStyle w:val="Nadpis2-1"/>
      </w:pPr>
      <w:bookmarkStart w:id="18" w:name="_Toc40702809"/>
      <w:r w:rsidRPr="00A026CA">
        <w:lastRenderedPageBreak/>
        <w:t>SPECIFICKÉ POŽADAVKY</w:t>
      </w:r>
      <w:bookmarkEnd w:id="18"/>
    </w:p>
    <w:p w:rsidR="00F337A4" w:rsidRDefault="006C2907" w:rsidP="00014B8D">
      <w:pPr>
        <w:pStyle w:val="Text2-1"/>
      </w:pPr>
      <w:r>
        <w:t>Požadujeme tuto délku</w:t>
      </w:r>
      <w:r w:rsidR="00F337A4">
        <w:t xml:space="preserve"> (předpoklad)</w:t>
      </w:r>
      <w:r w:rsidR="00246C12">
        <w:t xml:space="preserve"> </w:t>
      </w:r>
      <w:proofErr w:type="spellStart"/>
      <w:r w:rsidR="00246C12">
        <w:t>videokompozicí</w:t>
      </w:r>
      <w:proofErr w:type="spellEnd"/>
      <w:r w:rsidR="00F337A4">
        <w:t xml:space="preserve">: </w:t>
      </w:r>
    </w:p>
    <w:p w:rsidR="00F337A4" w:rsidRDefault="00863688" w:rsidP="00F337A4">
      <w:pPr>
        <w:pStyle w:val="Text2-1"/>
        <w:numPr>
          <w:ilvl w:val="0"/>
          <w:numId w:val="0"/>
        </w:numPr>
      </w:pPr>
      <w:r>
        <w:rPr>
          <w:b/>
          <w:u w:val="single"/>
        </w:rPr>
        <w:t>1</w:t>
      </w:r>
      <w:r w:rsidR="001F1589">
        <w:rPr>
          <w:b/>
          <w:u w:val="single"/>
        </w:rPr>
        <w:t xml:space="preserve"> </w:t>
      </w:r>
      <w:r>
        <w:rPr>
          <w:b/>
          <w:u w:val="single"/>
        </w:rPr>
        <w:t xml:space="preserve">hromadná </w:t>
      </w:r>
      <w:proofErr w:type="spellStart"/>
      <w:r>
        <w:rPr>
          <w:b/>
          <w:u w:val="single"/>
        </w:rPr>
        <w:t>videokompozice</w:t>
      </w:r>
      <w:proofErr w:type="spellEnd"/>
      <w:r>
        <w:rPr>
          <w:b/>
          <w:u w:val="single"/>
        </w:rPr>
        <w:t>/animace pro všechny uvedené stavby</w:t>
      </w:r>
      <w:r w:rsidR="00F337A4">
        <w:rPr>
          <w:b/>
          <w:u w:val="single"/>
        </w:rPr>
        <w:t>, cca 10 – 15 minut</w:t>
      </w:r>
      <w:r w:rsidR="00330268">
        <w:t xml:space="preserve"> </w:t>
      </w:r>
      <w:r>
        <w:t xml:space="preserve"> </w:t>
      </w:r>
    </w:p>
    <w:p w:rsidR="00126896" w:rsidRDefault="00A21BC1" w:rsidP="00D52CED">
      <w:pPr>
        <w:pStyle w:val="Text2-1"/>
        <w:numPr>
          <w:ilvl w:val="0"/>
          <w:numId w:val="0"/>
        </w:numPr>
      </w:pPr>
      <w:r>
        <w:t xml:space="preserve">Obecná </w:t>
      </w:r>
      <w:proofErr w:type="spellStart"/>
      <w:r>
        <w:t>videoprezentace</w:t>
      </w:r>
      <w:proofErr w:type="spellEnd"/>
      <w:r w:rsidR="001A6CE0">
        <w:t xml:space="preserve"> o začlenění </w:t>
      </w:r>
      <w:r w:rsidR="001909F7">
        <w:t>plzeň</w:t>
      </w:r>
      <w:r w:rsidR="00863688">
        <w:t>s</w:t>
      </w:r>
      <w:r w:rsidR="00F337A4">
        <w:t>kých</w:t>
      </w:r>
      <w:r w:rsidR="008A4E73">
        <w:t xml:space="preserve"> staveb </w:t>
      </w:r>
      <w:r w:rsidR="001A6CE0">
        <w:t>do jednotlivých tratí v ČR a návaznost na evropské tratě.</w:t>
      </w:r>
      <w:r w:rsidR="008A4E73">
        <w:t xml:space="preserve"> </w:t>
      </w:r>
      <w:r w:rsidR="00126896">
        <w:t xml:space="preserve">Celková délka </w:t>
      </w:r>
      <w:proofErr w:type="spellStart"/>
      <w:r w:rsidR="00126896">
        <w:t>videoprezentace</w:t>
      </w:r>
      <w:proofErr w:type="spellEnd"/>
      <w:r w:rsidR="00126896">
        <w:t xml:space="preserve"> ze všech staveb cca 10 – 15 minut, po dohodě Objednatele a Zhotovitele</w:t>
      </w:r>
      <w:r w:rsidR="00246C12">
        <w:t>.</w:t>
      </w:r>
    </w:p>
    <w:p w:rsidR="00246C12" w:rsidRDefault="00246C12" w:rsidP="00D52CED">
      <w:pPr>
        <w:pStyle w:val="Text2-1"/>
        <w:numPr>
          <w:ilvl w:val="0"/>
          <w:numId w:val="0"/>
        </w:numPr>
      </w:pPr>
    </w:p>
    <w:p w:rsidR="00F337A4" w:rsidRDefault="00F337A4" w:rsidP="00D52CED">
      <w:pPr>
        <w:pStyle w:val="Text2-1"/>
        <w:numPr>
          <w:ilvl w:val="0"/>
          <w:numId w:val="0"/>
        </w:numPr>
        <w:rPr>
          <w:b/>
          <w:u w:val="single"/>
        </w:rPr>
      </w:pPr>
      <w:r>
        <w:rPr>
          <w:b/>
          <w:u w:val="single"/>
        </w:rPr>
        <w:t xml:space="preserve">1 zkrácená hromadná </w:t>
      </w:r>
      <w:proofErr w:type="spellStart"/>
      <w:r>
        <w:rPr>
          <w:b/>
          <w:u w:val="single"/>
        </w:rPr>
        <w:t>videokompozice</w:t>
      </w:r>
      <w:proofErr w:type="spellEnd"/>
      <w:r>
        <w:rPr>
          <w:b/>
          <w:u w:val="single"/>
        </w:rPr>
        <w:t>/animace pro všechny uvedené stavby, cca 5 – 7 minut</w:t>
      </w:r>
    </w:p>
    <w:p w:rsidR="00F337A4" w:rsidRDefault="00F337A4" w:rsidP="00F337A4">
      <w:pPr>
        <w:pStyle w:val="Text2-1"/>
        <w:numPr>
          <w:ilvl w:val="0"/>
          <w:numId w:val="0"/>
        </w:numPr>
      </w:pPr>
      <w:r>
        <w:t xml:space="preserve">Zkrácená </w:t>
      </w:r>
      <w:proofErr w:type="spellStart"/>
      <w:r>
        <w:t>videoprezentace</w:t>
      </w:r>
      <w:proofErr w:type="spellEnd"/>
      <w:r>
        <w:t xml:space="preserve"> o</w:t>
      </w:r>
      <w:r w:rsidR="00246C12">
        <w:t xml:space="preserve"> realizaci plzeňských staveb a jejich začlenění do železničního provozu</w:t>
      </w:r>
      <w:r>
        <w:t xml:space="preserve">. Celková délka </w:t>
      </w:r>
      <w:proofErr w:type="spellStart"/>
      <w:r>
        <w:t>videoprezentace</w:t>
      </w:r>
      <w:proofErr w:type="spellEnd"/>
      <w:r>
        <w:t xml:space="preserve"> ze všech staveb cca 5 - 7 minut, po dohodě Objednatele a Zhotovitele</w:t>
      </w:r>
      <w:r w:rsidR="00246C12">
        <w:t>.</w:t>
      </w:r>
    </w:p>
    <w:p w:rsidR="00246C12" w:rsidRDefault="00246C12" w:rsidP="00F337A4">
      <w:pPr>
        <w:pStyle w:val="Text2-1"/>
        <w:numPr>
          <w:ilvl w:val="0"/>
          <w:numId w:val="0"/>
        </w:numPr>
      </w:pPr>
    </w:p>
    <w:p w:rsidR="00F337A4" w:rsidRPr="00246C12" w:rsidRDefault="00246C12" w:rsidP="00D52CED">
      <w:pPr>
        <w:pStyle w:val="Text2-1"/>
        <w:numPr>
          <w:ilvl w:val="0"/>
          <w:numId w:val="0"/>
        </w:numPr>
        <w:rPr>
          <w:b/>
          <w:u w:val="single"/>
        </w:rPr>
      </w:pPr>
      <w:r w:rsidRPr="00246C12">
        <w:rPr>
          <w:b/>
          <w:u w:val="single"/>
        </w:rPr>
        <w:t>7 zkrácených ver</w:t>
      </w:r>
      <w:r>
        <w:rPr>
          <w:b/>
          <w:u w:val="single"/>
        </w:rPr>
        <w:t>zí pro jednotlivé stavby zvlášť, každé video cca 2 minuty</w:t>
      </w:r>
    </w:p>
    <w:p w:rsidR="00363AD5" w:rsidRDefault="00363AD5" w:rsidP="00363AD5">
      <w:pPr>
        <w:pStyle w:val="TPText-3neslovan"/>
        <w:numPr>
          <w:ilvl w:val="0"/>
          <w:numId w:val="45"/>
        </w:numPr>
        <w:spacing w:line="276" w:lineRule="auto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Průjezd uzlem Plzeň ve směru III. TŽK </w:t>
      </w:r>
      <w:r>
        <w:rPr>
          <w:rFonts w:asciiTheme="minorHAnsi" w:hAnsiTheme="minorHAnsi"/>
          <w:sz w:val="18"/>
          <w:szCs w:val="18"/>
        </w:rPr>
        <w:t>– video o již dokončené stavbě</w:t>
      </w:r>
    </w:p>
    <w:p w:rsidR="001909F7" w:rsidRDefault="001909F7" w:rsidP="00363AD5">
      <w:pPr>
        <w:pStyle w:val="TPText-3neslovan"/>
        <w:numPr>
          <w:ilvl w:val="0"/>
          <w:numId w:val="45"/>
        </w:numPr>
        <w:spacing w:line="276" w:lineRule="auto"/>
        <w:rPr>
          <w:rFonts w:asciiTheme="minorHAnsi" w:hAnsiTheme="minorHAnsi"/>
          <w:sz w:val="18"/>
          <w:szCs w:val="18"/>
        </w:rPr>
      </w:pPr>
      <w:r w:rsidRPr="00AD10AB">
        <w:rPr>
          <w:rFonts w:asciiTheme="minorHAnsi" w:hAnsiTheme="minorHAnsi"/>
          <w:sz w:val="18"/>
          <w:szCs w:val="18"/>
        </w:rPr>
        <w:t xml:space="preserve">Uzel Plzeň, 1. stavba </w:t>
      </w:r>
      <w:r>
        <w:rPr>
          <w:rFonts w:asciiTheme="minorHAnsi" w:hAnsiTheme="minorHAnsi"/>
          <w:sz w:val="18"/>
          <w:szCs w:val="18"/>
        </w:rPr>
        <w:t xml:space="preserve">- přestavba pražského </w:t>
      </w:r>
      <w:proofErr w:type="spellStart"/>
      <w:r>
        <w:rPr>
          <w:rFonts w:asciiTheme="minorHAnsi" w:hAnsiTheme="minorHAnsi"/>
          <w:sz w:val="18"/>
          <w:szCs w:val="18"/>
        </w:rPr>
        <w:t>zhlaví</w:t>
      </w:r>
      <w:proofErr w:type="spellEnd"/>
      <w:r w:rsidR="00863688">
        <w:rPr>
          <w:rFonts w:asciiTheme="minorHAnsi" w:hAnsiTheme="minorHAnsi"/>
          <w:sz w:val="18"/>
          <w:szCs w:val="18"/>
        </w:rPr>
        <w:t xml:space="preserve"> – video o již dokončené stavbě</w:t>
      </w:r>
    </w:p>
    <w:p w:rsidR="001909F7" w:rsidRPr="00AD10AB" w:rsidRDefault="001909F7" w:rsidP="00363AD5">
      <w:pPr>
        <w:pStyle w:val="TPText-3neslovan"/>
        <w:numPr>
          <w:ilvl w:val="0"/>
          <w:numId w:val="45"/>
        </w:numPr>
        <w:spacing w:line="276" w:lineRule="auto"/>
        <w:rPr>
          <w:rFonts w:asciiTheme="minorHAnsi" w:hAnsiTheme="minorHAnsi"/>
          <w:sz w:val="18"/>
          <w:szCs w:val="18"/>
        </w:rPr>
      </w:pPr>
      <w:r w:rsidRPr="00AD10AB">
        <w:rPr>
          <w:rFonts w:asciiTheme="minorHAnsi" w:hAnsiTheme="minorHAnsi"/>
          <w:sz w:val="18"/>
          <w:szCs w:val="18"/>
        </w:rPr>
        <w:t>Uzel Plzeň, 2. stavba - přestavba osobního n</w:t>
      </w:r>
      <w:r>
        <w:rPr>
          <w:rFonts w:asciiTheme="minorHAnsi" w:hAnsiTheme="minorHAnsi"/>
          <w:sz w:val="18"/>
          <w:szCs w:val="18"/>
        </w:rPr>
        <w:t>ádraží, včetně mostů Mikulášská</w:t>
      </w:r>
      <w:r w:rsidR="00863688">
        <w:rPr>
          <w:rFonts w:asciiTheme="minorHAnsi" w:hAnsiTheme="minorHAnsi"/>
          <w:sz w:val="18"/>
          <w:szCs w:val="18"/>
        </w:rPr>
        <w:t xml:space="preserve"> – video o již dokončené stavbě</w:t>
      </w:r>
    </w:p>
    <w:p w:rsidR="001909F7" w:rsidRDefault="001909F7" w:rsidP="00363AD5">
      <w:pPr>
        <w:pStyle w:val="TPText-3neslovan"/>
        <w:numPr>
          <w:ilvl w:val="0"/>
          <w:numId w:val="45"/>
        </w:numPr>
        <w:spacing w:line="276" w:lineRule="auto"/>
        <w:rPr>
          <w:rFonts w:asciiTheme="minorHAnsi" w:hAnsiTheme="minorHAnsi"/>
          <w:sz w:val="18"/>
          <w:szCs w:val="18"/>
        </w:rPr>
      </w:pPr>
      <w:r w:rsidRPr="00AD10AB">
        <w:rPr>
          <w:rFonts w:asciiTheme="minorHAnsi" w:hAnsiTheme="minorHAnsi"/>
          <w:sz w:val="18"/>
          <w:szCs w:val="18"/>
        </w:rPr>
        <w:t>Uzel Plzeň, 3.</w:t>
      </w:r>
      <w:r>
        <w:rPr>
          <w:rFonts w:asciiTheme="minorHAnsi" w:hAnsiTheme="minorHAnsi"/>
          <w:sz w:val="18"/>
          <w:szCs w:val="18"/>
        </w:rPr>
        <w:t xml:space="preserve"> </w:t>
      </w:r>
      <w:r w:rsidRPr="00AD10AB">
        <w:rPr>
          <w:rFonts w:asciiTheme="minorHAnsi" w:hAnsiTheme="minorHAnsi"/>
          <w:sz w:val="18"/>
          <w:szCs w:val="18"/>
        </w:rPr>
        <w:t>stavba – přesmyk domažli</w:t>
      </w:r>
      <w:r>
        <w:rPr>
          <w:rFonts w:asciiTheme="minorHAnsi" w:hAnsiTheme="minorHAnsi"/>
          <w:sz w:val="18"/>
          <w:szCs w:val="18"/>
        </w:rPr>
        <w:t>cké trati</w:t>
      </w:r>
      <w:r w:rsidR="00863688">
        <w:rPr>
          <w:rFonts w:asciiTheme="minorHAnsi" w:hAnsiTheme="minorHAnsi"/>
          <w:sz w:val="18"/>
          <w:szCs w:val="18"/>
        </w:rPr>
        <w:t xml:space="preserve"> – video o již dokončené stavbě</w:t>
      </w:r>
      <w:r>
        <w:rPr>
          <w:rFonts w:asciiTheme="minorHAnsi" w:hAnsiTheme="minorHAnsi"/>
          <w:sz w:val="18"/>
          <w:szCs w:val="18"/>
        </w:rPr>
        <w:t xml:space="preserve"> </w:t>
      </w:r>
    </w:p>
    <w:p w:rsidR="00363AD5" w:rsidRDefault="00363AD5" w:rsidP="004D277A">
      <w:pPr>
        <w:spacing w:after="120"/>
        <w:jc w:val="both"/>
        <w:rPr>
          <w:rFonts w:eastAsia="Calibri" w:cs="Arial"/>
        </w:rPr>
      </w:pPr>
    </w:p>
    <w:p w:rsidR="00363AD5" w:rsidRPr="00363AD5" w:rsidRDefault="00363AD5" w:rsidP="00363AD5">
      <w:pPr>
        <w:pStyle w:val="Odstavecseseznamem"/>
        <w:numPr>
          <w:ilvl w:val="0"/>
          <w:numId w:val="45"/>
        </w:numPr>
        <w:spacing w:after="120"/>
        <w:jc w:val="both"/>
        <w:rPr>
          <w:rFonts w:eastAsia="Calibri" w:cs="Arial"/>
        </w:rPr>
      </w:pPr>
      <w:r w:rsidRPr="00363AD5">
        <w:rPr>
          <w:rFonts w:eastAsia="Calibri" w:cs="Arial"/>
        </w:rPr>
        <w:t>Uzel Plzeň, 4. stavba – seřaďovací nádraží Doubravka – vizualizace chystané stavby</w:t>
      </w:r>
    </w:p>
    <w:p w:rsidR="00363AD5" w:rsidRPr="00363AD5" w:rsidRDefault="00363AD5" w:rsidP="00363AD5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Uzel Plzeň, 5. stavba – </w:t>
      </w:r>
      <w:proofErr w:type="spellStart"/>
      <w:r>
        <w:rPr>
          <w:rFonts w:eastAsia="Calibri" w:cs="Arial"/>
        </w:rPr>
        <w:t>Lobzy</w:t>
      </w:r>
      <w:proofErr w:type="spellEnd"/>
      <w:r>
        <w:rPr>
          <w:rFonts w:eastAsia="Calibri" w:cs="Arial"/>
        </w:rPr>
        <w:t xml:space="preserve"> – </w:t>
      </w:r>
      <w:proofErr w:type="spellStart"/>
      <w:r>
        <w:rPr>
          <w:rFonts w:eastAsia="Calibri" w:cs="Arial"/>
        </w:rPr>
        <w:t>Koterov</w:t>
      </w:r>
      <w:proofErr w:type="spellEnd"/>
      <w:r>
        <w:rPr>
          <w:rFonts w:eastAsia="Calibri" w:cs="Arial"/>
        </w:rPr>
        <w:t xml:space="preserve"> – vizualizace chystané stavby</w:t>
      </w:r>
    </w:p>
    <w:p w:rsidR="00363AD5" w:rsidRPr="00363AD5" w:rsidRDefault="001909F7" w:rsidP="00363AD5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eastAsia="Calibri" w:cs="Arial"/>
        </w:rPr>
      </w:pPr>
      <w:r w:rsidRPr="00363AD5">
        <w:rPr>
          <w:rFonts w:eastAsia="Calibri" w:cs="Arial"/>
        </w:rPr>
        <w:t xml:space="preserve">Rekonstrukce výpravní budovy v </w:t>
      </w:r>
      <w:proofErr w:type="spellStart"/>
      <w:r w:rsidRPr="00363AD5">
        <w:rPr>
          <w:rFonts w:eastAsia="Calibri" w:cs="Arial"/>
        </w:rPr>
        <w:t>žst</w:t>
      </w:r>
      <w:proofErr w:type="spellEnd"/>
      <w:r w:rsidRPr="00363AD5">
        <w:rPr>
          <w:rFonts w:eastAsia="Calibri" w:cs="Arial"/>
        </w:rPr>
        <w:t xml:space="preserve">. Plzeň hl. n. </w:t>
      </w:r>
      <w:r w:rsidR="00363AD5" w:rsidRPr="00363AD5">
        <w:rPr>
          <w:rFonts w:eastAsia="Calibri" w:cs="Arial"/>
        </w:rPr>
        <w:t>– vizualizace chystané stavby</w:t>
      </w:r>
    </w:p>
    <w:p w:rsidR="001909F7" w:rsidRPr="00135174" w:rsidRDefault="001909F7" w:rsidP="001909F7">
      <w:pPr>
        <w:pStyle w:val="TPText-3neslovan"/>
        <w:tabs>
          <w:tab w:val="num" w:pos="851"/>
        </w:tabs>
        <w:ind w:left="0"/>
        <w:rPr>
          <w:rFonts w:asciiTheme="minorHAnsi" w:hAnsiTheme="minorHAnsi"/>
          <w:sz w:val="18"/>
          <w:szCs w:val="18"/>
        </w:rPr>
      </w:pPr>
    </w:p>
    <w:p w:rsidR="00014B8D" w:rsidRDefault="00014B8D" w:rsidP="006643E0">
      <w:pPr>
        <w:spacing w:after="120"/>
        <w:jc w:val="both"/>
      </w:pPr>
    </w:p>
    <w:p w:rsidR="00280C98" w:rsidRPr="00280C98" w:rsidRDefault="00280C98" w:rsidP="000E0ABF">
      <w:pPr>
        <w:pStyle w:val="Nadpis2-1"/>
      </w:pPr>
      <w:bookmarkStart w:id="19" w:name="_Toc40702810"/>
      <w:r w:rsidRPr="00280C98">
        <w:t>SOUVISEJÍCÍ DOKUMENTY A PŘEDPISY</w:t>
      </w:r>
      <w:bookmarkEnd w:id="19"/>
    </w:p>
    <w:p w:rsidR="00280C98" w:rsidRPr="00280C98" w:rsidRDefault="00280C98" w:rsidP="00A74DD7">
      <w:pPr>
        <w:pStyle w:val="Text2-1"/>
      </w:pPr>
      <w:r w:rsidRPr="00280C98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1D3429" w:rsidRPr="007D016E" w:rsidRDefault="001D3429" w:rsidP="00A74DD7">
      <w:pPr>
        <w:pStyle w:val="Text2-1"/>
      </w:pPr>
      <w:r w:rsidRPr="007D016E">
        <w:t>Objednatel umožňuje Zhotoviteli přístup ke</w:t>
      </w:r>
      <w:r w:rsidR="00A74DD7">
        <w:t xml:space="preserve"> všem svým interním předpisům a </w:t>
      </w:r>
      <w:r w:rsidRPr="007D016E">
        <w:t>dokumentům následujícím způsobem:</w:t>
      </w:r>
    </w:p>
    <w:p w:rsidR="001D3429" w:rsidRPr="00E85446" w:rsidRDefault="001D3429" w:rsidP="001D3429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Správa </w:t>
      </w:r>
      <w:r w:rsidR="00363AD5">
        <w:rPr>
          <w:rStyle w:val="Tun"/>
        </w:rPr>
        <w:t>železnic</w:t>
      </w:r>
      <w:r w:rsidRPr="00E85446">
        <w:rPr>
          <w:rStyle w:val="Tun"/>
        </w:rPr>
        <w:t>, státní organizace</w:t>
      </w:r>
      <w:r w:rsidR="00363AD5">
        <w:rPr>
          <w:rStyle w:val="Tun"/>
        </w:rPr>
        <w:t>,</w:t>
      </w:r>
    </w:p>
    <w:p w:rsidR="001D3429" w:rsidRPr="00E85446" w:rsidRDefault="001D3429" w:rsidP="001D3429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:rsidR="001D3429" w:rsidRPr="007D7A4E" w:rsidRDefault="001D3429" w:rsidP="001D3429">
      <w:pPr>
        <w:pStyle w:val="Textbezslovn"/>
        <w:spacing w:after="0"/>
        <w:rPr>
          <w:b/>
        </w:rPr>
      </w:pPr>
      <w:r w:rsidRPr="007D7A4E">
        <w:rPr>
          <w:b/>
        </w:rPr>
        <w:t xml:space="preserve">Oddělení </w:t>
      </w:r>
      <w:r>
        <w:rPr>
          <w:b/>
        </w:rPr>
        <w:t xml:space="preserve">distribuce </w:t>
      </w:r>
      <w:r w:rsidRPr="007D7A4E">
        <w:rPr>
          <w:b/>
        </w:rPr>
        <w:t>dokumentace</w:t>
      </w:r>
    </w:p>
    <w:p w:rsidR="001D3429" w:rsidRPr="007D016E" w:rsidRDefault="001D3429" w:rsidP="001D3429">
      <w:pPr>
        <w:pStyle w:val="Textbezslovn"/>
        <w:spacing w:after="0"/>
      </w:pPr>
      <w:r w:rsidRPr="007D016E">
        <w:t>Nerudova 1</w:t>
      </w:r>
    </w:p>
    <w:p w:rsidR="001D3429" w:rsidRPr="007D016E" w:rsidRDefault="001D3429" w:rsidP="001D3429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Olomouc</w:t>
      </w:r>
    </w:p>
    <w:p w:rsidR="001D3429" w:rsidRDefault="001D3429" w:rsidP="001D3429">
      <w:pPr>
        <w:pStyle w:val="Textbezslovn"/>
        <w:spacing w:after="0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:rsidR="001D3429" w:rsidRDefault="001D3429" w:rsidP="001D3429">
      <w:pPr>
        <w:pStyle w:val="Textbezslovn"/>
        <w:spacing w:after="0"/>
      </w:pPr>
      <w:r w:rsidRPr="007D016E">
        <w:t>e-mail: typdok@tudc.cz</w:t>
      </w:r>
    </w:p>
    <w:p w:rsidR="001D3429" w:rsidRDefault="001D3429" w:rsidP="001D3429">
      <w:pPr>
        <w:pStyle w:val="Textbezslovn"/>
        <w:spacing w:after="0"/>
      </w:pPr>
      <w:r w:rsidRPr="002A68E4">
        <w:rPr>
          <w:color w:val="000000" w:themeColor="text1"/>
        </w:rPr>
        <w:t xml:space="preserve">www: </w:t>
      </w:r>
      <w:hyperlink r:id="rId14" w:history="1">
        <w:r w:rsidRPr="002A68E4">
          <w:rPr>
            <w:rStyle w:val="Hypertextovodkaz"/>
            <w:color w:val="000000" w:themeColor="text1"/>
            <w:u w:val="none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5" w:history="1">
        <w:r w:rsidRPr="002A68E4">
          <w:rPr>
            <w:rStyle w:val="Hypertextovodkaz"/>
            <w:color w:val="000000" w:themeColor="text1"/>
            <w:u w:val="none"/>
          </w:rPr>
          <w:t>www.szdc.cz</w:t>
        </w:r>
      </w:hyperlink>
      <w:r w:rsidRPr="00AB59D3">
        <w:t xml:space="preserve"> v sekci</w:t>
      </w:r>
      <w:r w:rsidRPr="00563B6F">
        <w:t xml:space="preserve"> „O nás / Vnitřní předpisy</w:t>
      </w:r>
      <w:r>
        <w:t xml:space="preserve"> / odkaz Dokumenty a předpisy</w:t>
      </w:r>
      <w:r w:rsidRPr="00563B6F">
        <w:t>“</w:t>
      </w:r>
    </w:p>
    <w:p w:rsidR="00FC3C11" w:rsidRDefault="00FC3C11" w:rsidP="00FC3C11">
      <w:pPr>
        <w:pStyle w:val="Textbezslovn"/>
        <w:ind w:left="0"/>
      </w:pPr>
    </w:p>
    <w:p w:rsidR="00126896" w:rsidRDefault="00126896" w:rsidP="00126896">
      <w:pPr>
        <w:pStyle w:val="Nadpis2-1"/>
      </w:pPr>
      <w:bookmarkStart w:id="20" w:name="_Toc40702811"/>
      <w:r>
        <w:t>Podmínky fakturace</w:t>
      </w:r>
    </w:p>
    <w:p w:rsidR="00126896" w:rsidRDefault="00126896" w:rsidP="00126896">
      <w:pPr>
        <w:pStyle w:val="Text2-1"/>
      </w:pPr>
      <w:r>
        <w:t xml:space="preserve">Fakturace proběhne ve výši 100 % po </w:t>
      </w:r>
      <w:r w:rsidR="006E03B6">
        <w:t xml:space="preserve">dokončení a předání díla, a to v podobě pěti </w:t>
      </w:r>
      <w:r w:rsidR="00BF4804">
        <w:t>dílčích</w:t>
      </w:r>
      <w:r w:rsidR="006E03B6">
        <w:t xml:space="preserve"> faktur (každá na 20 % </w:t>
      </w:r>
      <w:r w:rsidR="00BF4804">
        <w:t xml:space="preserve">z </w:t>
      </w:r>
      <w:r w:rsidR="006E03B6">
        <w:t>ceny díla). Každá jednotlivá faktura bude odkazovat na jednu z následujících staveb a bude zaplacena z rozpočtu této stavby:</w:t>
      </w:r>
    </w:p>
    <w:p w:rsidR="006E03B6" w:rsidRDefault="006E03B6" w:rsidP="006E03B6">
      <w:pPr>
        <w:pStyle w:val="Text2-1"/>
        <w:numPr>
          <w:ilvl w:val="1"/>
          <w:numId w:val="45"/>
        </w:numPr>
      </w:pPr>
      <w:r>
        <w:t>Uzel Plzeň, 2. stavba – přestavba osobního nádraží, včetně mostů Mikulášská – video o již dokončené stavbě</w:t>
      </w:r>
    </w:p>
    <w:p w:rsidR="006E03B6" w:rsidRDefault="006E03B6" w:rsidP="006E03B6">
      <w:pPr>
        <w:pStyle w:val="Text2-1"/>
        <w:numPr>
          <w:ilvl w:val="1"/>
          <w:numId w:val="45"/>
        </w:numPr>
      </w:pPr>
      <w:r>
        <w:lastRenderedPageBreak/>
        <w:t xml:space="preserve">Uzel Plzeň, 3. stavba – přesmyk domažlické trati </w:t>
      </w:r>
    </w:p>
    <w:p w:rsidR="006E03B6" w:rsidRDefault="006E03B6" w:rsidP="006E03B6">
      <w:pPr>
        <w:pStyle w:val="Text2-1"/>
        <w:numPr>
          <w:ilvl w:val="1"/>
          <w:numId w:val="45"/>
        </w:numPr>
      </w:pPr>
      <w:r>
        <w:t>Uzel Plzeň, 4. stavba – seřaďovací nádraží Doubravka</w:t>
      </w:r>
    </w:p>
    <w:p w:rsidR="006E03B6" w:rsidRDefault="006E03B6" w:rsidP="006E03B6">
      <w:pPr>
        <w:pStyle w:val="Text2-1"/>
        <w:numPr>
          <w:ilvl w:val="1"/>
          <w:numId w:val="45"/>
        </w:numPr>
      </w:pPr>
      <w:r>
        <w:t xml:space="preserve">Uzel Plzeň, 5. stavba – </w:t>
      </w:r>
      <w:proofErr w:type="spellStart"/>
      <w:r>
        <w:t>Lobzy</w:t>
      </w:r>
      <w:proofErr w:type="spellEnd"/>
      <w:r>
        <w:t xml:space="preserve"> – </w:t>
      </w:r>
      <w:proofErr w:type="spellStart"/>
      <w:r>
        <w:t>Koterov</w:t>
      </w:r>
      <w:proofErr w:type="spellEnd"/>
    </w:p>
    <w:p w:rsidR="006E03B6" w:rsidRDefault="006E03B6" w:rsidP="006E03B6">
      <w:pPr>
        <w:pStyle w:val="Text2-1"/>
        <w:numPr>
          <w:ilvl w:val="1"/>
          <w:numId w:val="45"/>
        </w:numPr>
      </w:pPr>
      <w:r>
        <w:t>Rekonstrukce výpravní budovy v </w:t>
      </w:r>
      <w:proofErr w:type="spellStart"/>
      <w:r>
        <w:t>žst</w:t>
      </w:r>
      <w:proofErr w:type="spellEnd"/>
      <w:r>
        <w:t>. Plzeň hl. n.</w:t>
      </w:r>
    </w:p>
    <w:p w:rsidR="003C61AB" w:rsidRDefault="003C61AB" w:rsidP="003C61AB">
      <w:pPr>
        <w:pStyle w:val="Text2-1"/>
        <w:numPr>
          <w:ilvl w:val="0"/>
          <w:numId w:val="0"/>
        </w:numPr>
        <w:ind w:left="1440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085"/>
        <w:gridCol w:w="3147"/>
        <w:gridCol w:w="2977"/>
      </w:tblGrid>
      <w:tr w:rsidR="00BF4804" w:rsidRPr="006036D9" w:rsidTr="005625E0">
        <w:trPr>
          <w:trHeight w:val="453"/>
        </w:trPr>
        <w:tc>
          <w:tcPr>
            <w:tcW w:w="3085" w:type="dxa"/>
            <w:shd w:val="clear" w:color="auto" w:fill="D9D9D9"/>
          </w:tcPr>
          <w:p w:rsidR="00BF4804" w:rsidRPr="006036D9" w:rsidRDefault="00BF4804" w:rsidP="00901B4E">
            <w:pPr>
              <w:pStyle w:val="TSlneksmlouvy"/>
              <w:spacing w:before="0" w:after="0"/>
              <w:ind w:left="0"/>
              <w:rPr>
                <w:rFonts w:ascii="Calibri" w:hAnsi="Calibri"/>
                <w:i/>
                <w:lang w:val="cs-CZ"/>
              </w:rPr>
            </w:pPr>
            <w:r w:rsidRPr="006036D9">
              <w:rPr>
                <w:rFonts w:ascii="Calibri" w:hAnsi="Calibri"/>
                <w:i/>
                <w:lang w:val="cs-CZ"/>
              </w:rPr>
              <w:t>Specifikace položky</w:t>
            </w:r>
          </w:p>
        </w:tc>
        <w:tc>
          <w:tcPr>
            <w:tcW w:w="3147" w:type="dxa"/>
            <w:shd w:val="clear" w:color="auto" w:fill="D9D9D9"/>
          </w:tcPr>
          <w:p w:rsidR="00BF4804" w:rsidRPr="006036D9" w:rsidRDefault="00BF4804" w:rsidP="00901B4E">
            <w:pPr>
              <w:pStyle w:val="TSlneksmlouvy"/>
              <w:spacing w:before="0" w:after="0"/>
              <w:ind w:left="0"/>
              <w:rPr>
                <w:rFonts w:ascii="Calibri" w:hAnsi="Calibri"/>
                <w:i/>
                <w:lang w:val="cs-CZ"/>
              </w:rPr>
            </w:pPr>
            <w:r w:rsidRPr="006036D9">
              <w:rPr>
                <w:rFonts w:ascii="Calibri" w:hAnsi="Calibri"/>
                <w:i/>
                <w:lang w:val="cs-CZ"/>
              </w:rPr>
              <w:t>Cen</w:t>
            </w:r>
            <w:r>
              <w:rPr>
                <w:rFonts w:ascii="Calibri" w:hAnsi="Calibri"/>
                <w:i/>
                <w:lang w:val="cs-CZ"/>
              </w:rPr>
              <w:t>a </w:t>
            </w:r>
            <w:r w:rsidRPr="006036D9">
              <w:rPr>
                <w:rFonts w:ascii="Calibri" w:hAnsi="Calibri"/>
                <w:i/>
                <w:lang w:val="cs-CZ"/>
              </w:rPr>
              <w:t>položky (bez DPH)</w:t>
            </w:r>
          </w:p>
        </w:tc>
        <w:tc>
          <w:tcPr>
            <w:tcW w:w="2977" w:type="dxa"/>
            <w:shd w:val="clear" w:color="auto" w:fill="D9D9D9"/>
          </w:tcPr>
          <w:p w:rsidR="00BF4804" w:rsidRPr="006036D9" w:rsidRDefault="00BF4804" w:rsidP="00901B4E">
            <w:pPr>
              <w:pStyle w:val="TSlneksmlouvy"/>
              <w:spacing w:before="0" w:after="0"/>
              <w:ind w:left="0"/>
              <w:rPr>
                <w:rFonts w:ascii="Calibri" w:hAnsi="Calibri"/>
                <w:i/>
                <w:lang w:val="cs-CZ"/>
              </w:rPr>
            </w:pPr>
            <w:r w:rsidRPr="006036D9">
              <w:rPr>
                <w:rFonts w:ascii="Calibri" w:hAnsi="Calibri"/>
                <w:i/>
                <w:lang w:val="cs-CZ"/>
              </w:rPr>
              <w:t>Cen</w:t>
            </w:r>
            <w:r>
              <w:rPr>
                <w:rFonts w:ascii="Calibri" w:hAnsi="Calibri"/>
                <w:i/>
                <w:lang w:val="cs-CZ"/>
              </w:rPr>
              <w:t>a </w:t>
            </w:r>
            <w:r w:rsidRPr="006036D9">
              <w:rPr>
                <w:rFonts w:ascii="Calibri" w:hAnsi="Calibri"/>
                <w:i/>
                <w:lang w:val="cs-CZ"/>
              </w:rPr>
              <w:t>položky (s DPH)</w:t>
            </w:r>
          </w:p>
        </w:tc>
      </w:tr>
      <w:tr w:rsidR="00BF4804" w:rsidRPr="00E336D4" w:rsidTr="005625E0">
        <w:trPr>
          <w:trHeight w:val="297"/>
        </w:trPr>
        <w:tc>
          <w:tcPr>
            <w:tcW w:w="3085" w:type="dxa"/>
            <w:shd w:val="clear" w:color="auto" w:fill="auto"/>
          </w:tcPr>
          <w:p w:rsidR="00BF4804" w:rsidRPr="00FF0FD9" w:rsidRDefault="00BF4804" w:rsidP="00901B4E">
            <w:pPr>
              <w:pStyle w:val="TSlneksmlouvy"/>
              <w:spacing w:before="0" w:after="0"/>
              <w:ind w:left="709"/>
              <w:jc w:val="left"/>
              <w:rPr>
                <w:rFonts w:ascii="Calibri" w:hAnsi="Calibri"/>
                <w:lang w:val="cs-CZ"/>
              </w:rPr>
            </w:pPr>
            <w:r w:rsidRPr="00FF0FD9">
              <w:rPr>
                <w:rFonts w:ascii="Calibri" w:hAnsi="Calibri"/>
                <w:u w:val="none"/>
                <w:lang w:val="cs-CZ"/>
              </w:rPr>
              <w:t xml:space="preserve">1.   </w:t>
            </w:r>
            <w:r>
              <w:rPr>
                <w:rFonts w:ascii="Calibri" w:hAnsi="Calibri"/>
                <w:lang w:val="cs-CZ"/>
              </w:rPr>
              <w:t>Dílčí faktura</w:t>
            </w:r>
          </w:p>
        </w:tc>
        <w:tc>
          <w:tcPr>
            <w:tcW w:w="3147" w:type="dxa"/>
            <w:shd w:val="clear" w:color="auto" w:fill="auto"/>
          </w:tcPr>
          <w:p w:rsidR="00BF4804" w:rsidRPr="00AC2551" w:rsidRDefault="00BF4804" w:rsidP="00901B4E">
            <w:pPr>
              <w:jc w:val="center"/>
              <w:rPr>
                <w:b/>
                <w:highlight w:val="yellow"/>
              </w:rPr>
            </w:pPr>
            <w:r w:rsidRPr="00AC2551">
              <w:rPr>
                <w:b/>
                <w:bCs/>
              </w:rPr>
              <w:t>[</w:t>
            </w:r>
            <w:r w:rsidRPr="00AC2551">
              <w:rPr>
                <w:b/>
                <w:bCs/>
                <w:highlight w:val="yellow"/>
              </w:rPr>
              <w:fldChar w:fldCharType="begin"/>
            </w:r>
            <w:r w:rsidRPr="00AC255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AC2551">
              <w:rPr>
                <w:b/>
                <w:bCs/>
                <w:highlight w:val="yellow"/>
              </w:rPr>
              <w:fldChar w:fldCharType="end"/>
            </w:r>
            <w:r w:rsidRPr="00AC2551">
              <w:rPr>
                <w:b/>
                <w:bCs/>
              </w:rPr>
              <w:t xml:space="preserve">] </w:t>
            </w:r>
            <w:r w:rsidR="005625E0">
              <w:rPr>
                <w:b/>
                <w:bCs/>
              </w:rPr>
              <w:t>20</w:t>
            </w:r>
            <w:r w:rsidRPr="00AC2551">
              <w:rPr>
                <w:b/>
                <w:bCs/>
              </w:rPr>
              <w:t xml:space="preserve">% z celkové ceny díla </w:t>
            </w:r>
          </w:p>
        </w:tc>
        <w:tc>
          <w:tcPr>
            <w:tcW w:w="2977" w:type="dxa"/>
            <w:shd w:val="clear" w:color="auto" w:fill="auto"/>
          </w:tcPr>
          <w:p w:rsidR="00BF4804" w:rsidRPr="00497700" w:rsidRDefault="00BF4804" w:rsidP="00901B4E">
            <w:pPr>
              <w:jc w:val="center"/>
              <w:rPr>
                <w:highlight w:val="yellow"/>
              </w:rPr>
            </w:pPr>
            <w:r w:rsidRPr="002C0BC2">
              <w:rPr>
                <w:b/>
                <w:bCs/>
              </w:rPr>
              <w:t>[</w:t>
            </w:r>
            <w:r w:rsidRPr="007131B1">
              <w:rPr>
                <w:b/>
                <w:bCs/>
                <w:highlight w:val="yellow"/>
              </w:rPr>
              <w:fldChar w:fldCharType="begin"/>
            </w:r>
            <w:r w:rsidRPr="007131B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7131B1">
              <w:rPr>
                <w:b/>
                <w:bCs/>
                <w:highlight w:val="yellow"/>
              </w:rPr>
              <w:fldChar w:fldCharType="end"/>
            </w:r>
            <w:r w:rsidRPr="002C0BC2">
              <w:rPr>
                <w:b/>
                <w:bCs/>
              </w:rPr>
              <w:t>] Kč</w:t>
            </w:r>
          </w:p>
        </w:tc>
      </w:tr>
      <w:tr w:rsidR="00BF4804" w:rsidRPr="00E336D4" w:rsidTr="005625E0">
        <w:trPr>
          <w:trHeight w:val="297"/>
        </w:trPr>
        <w:tc>
          <w:tcPr>
            <w:tcW w:w="3085" w:type="dxa"/>
            <w:shd w:val="clear" w:color="auto" w:fill="auto"/>
          </w:tcPr>
          <w:p w:rsidR="00BF4804" w:rsidRPr="00FF0FD9" w:rsidRDefault="00BF4804" w:rsidP="00901B4E">
            <w:pPr>
              <w:pStyle w:val="TSlneksmlouvy"/>
              <w:spacing w:before="0" w:after="0"/>
              <w:ind w:left="720"/>
              <w:jc w:val="left"/>
              <w:rPr>
                <w:rFonts w:ascii="Calibri" w:hAnsi="Calibri"/>
                <w:lang w:val="cs-CZ"/>
              </w:rPr>
            </w:pPr>
            <w:r w:rsidRPr="00FF0FD9">
              <w:rPr>
                <w:rFonts w:ascii="Calibri" w:hAnsi="Calibri"/>
                <w:u w:val="none"/>
                <w:lang w:val="cs-CZ"/>
              </w:rPr>
              <w:t xml:space="preserve">2.   </w:t>
            </w:r>
            <w:r>
              <w:rPr>
                <w:rFonts w:ascii="Calibri" w:hAnsi="Calibri"/>
                <w:lang w:val="cs-CZ"/>
              </w:rPr>
              <w:t>Dílčí faktura</w:t>
            </w:r>
          </w:p>
        </w:tc>
        <w:tc>
          <w:tcPr>
            <w:tcW w:w="3147" w:type="dxa"/>
            <w:shd w:val="clear" w:color="auto" w:fill="auto"/>
          </w:tcPr>
          <w:p w:rsidR="00BF4804" w:rsidRPr="00AC2551" w:rsidRDefault="00BF4804" w:rsidP="00901B4E">
            <w:pPr>
              <w:jc w:val="center"/>
              <w:rPr>
                <w:b/>
                <w:highlight w:val="yellow"/>
              </w:rPr>
            </w:pPr>
            <w:r w:rsidRPr="00AC2551">
              <w:rPr>
                <w:b/>
                <w:bCs/>
              </w:rPr>
              <w:t>[</w:t>
            </w:r>
            <w:r w:rsidRPr="00AC2551">
              <w:rPr>
                <w:b/>
                <w:bCs/>
                <w:highlight w:val="yellow"/>
              </w:rPr>
              <w:fldChar w:fldCharType="begin"/>
            </w:r>
            <w:r w:rsidRPr="00AC255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AC2551">
              <w:rPr>
                <w:b/>
                <w:bCs/>
                <w:highlight w:val="yellow"/>
              </w:rPr>
              <w:fldChar w:fldCharType="end"/>
            </w:r>
            <w:r w:rsidR="005625E0">
              <w:rPr>
                <w:b/>
                <w:bCs/>
              </w:rPr>
              <w:t>20</w:t>
            </w:r>
            <w:r w:rsidRPr="00AC2551">
              <w:rPr>
                <w:b/>
                <w:bCs/>
              </w:rPr>
              <w:t>% z celkové ceny díla</w:t>
            </w:r>
          </w:p>
        </w:tc>
        <w:tc>
          <w:tcPr>
            <w:tcW w:w="2977" w:type="dxa"/>
            <w:shd w:val="clear" w:color="auto" w:fill="auto"/>
          </w:tcPr>
          <w:p w:rsidR="00BF4804" w:rsidRPr="00497700" w:rsidRDefault="00BF4804" w:rsidP="00901B4E">
            <w:pPr>
              <w:jc w:val="center"/>
              <w:rPr>
                <w:highlight w:val="yellow"/>
              </w:rPr>
            </w:pPr>
            <w:r w:rsidRPr="002C0BC2">
              <w:rPr>
                <w:b/>
                <w:bCs/>
              </w:rPr>
              <w:t>[</w:t>
            </w:r>
            <w:r w:rsidRPr="007131B1">
              <w:rPr>
                <w:b/>
                <w:bCs/>
                <w:highlight w:val="yellow"/>
              </w:rPr>
              <w:fldChar w:fldCharType="begin"/>
            </w:r>
            <w:r w:rsidRPr="007131B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7131B1">
              <w:rPr>
                <w:b/>
                <w:bCs/>
                <w:highlight w:val="yellow"/>
              </w:rPr>
              <w:fldChar w:fldCharType="end"/>
            </w:r>
            <w:r w:rsidRPr="002C0BC2">
              <w:rPr>
                <w:b/>
                <w:bCs/>
              </w:rPr>
              <w:t>] Kč</w:t>
            </w:r>
          </w:p>
        </w:tc>
      </w:tr>
      <w:tr w:rsidR="00BF4804" w:rsidRPr="00E336D4" w:rsidTr="005625E0">
        <w:trPr>
          <w:trHeight w:val="297"/>
        </w:trPr>
        <w:tc>
          <w:tcPr>
            <w:tcW w:w="3085" w:type="dxa"/>
            <w:shd w:val="clear" w:color="auto" w:fill="auto"/>
          </w:tcPr>
          <w:p w:rsidR="00BF4804" w:rsidRPr="00FF0FD9" w:rsidRDefault="00BF4804" w:rsidP="00901B4E">
            <w:pPr>
              <w:pStyle w:val="TSlneksmlouvy"/>
              <w:spacing w:before="0" w:after="0"/>
              <w:ind w:left="360"/>
              <w:jc w:val="left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u w:val="none"/>
                <w:lang w:val="cs-CZ"/>
              </w:rPr>
              <w:t xml:space="preserve">       3.   </w:t>
            </w:r>
            <w:r>
              <w:rPr>
                <w:rFonts w:ascii="Calibri" w:hAnsi="Calibri"/>
                <w:lang w:val="cs-CZ"/>
              </w:rPr>
              <w:t>Dílčí faktura</w:t>
            </w:r>
          </w:p>
        </w:tc>
        <w:tc>
          <w:tcPr>
            <w:tcW w:w="3147" w:type="dxa"/>
            <w:shd w:val="clear" w:color="auto" w:fill="auto"/>
          </w:tcPr>
          <w:p w:rsidR="00BF4804" w:rsidRPr="00AC2551" w:rsidRDefault="00BF4804" w:rsidP="00901B4E">
            <w:pPr>
              <w:jc w:val="center"/>
              <w:rPr>
                <w:b/>
              </w:rPr>
            </w:pPr>
            <w:r w:rsidRPr="00AC2551">
              <w:rPr>
                <w:b/>
                <w:bCs/>
              </w:rPr>
              <w:t>[</w:t>
            </w:r>
            <w:r w:rsidRPr="00AC2551">
              <w:rPr>
                <w:b/>
                <w:bCs/>
                <w:highlight w:val="yellow"/>
              </w:rPr>
              <w:fldChar w:fldCharType="begin"/>
            </w:r>
            <w:r w:rsidRPr="00AC255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AC2551">
              <w:rPr>
                <w:b/>
                <w:bCs/>
                <w:highlight w:val="yellow"/>
              </w:rPr>
              <w:fldChar w:fldCharType="end"/>
            </w:r>
            <w:r w:rsidR="005625E0">
              <w:rPr>
                <w:b/>
                <w:bCs/>
              </w:rPr>
              <w:t>20</w:t>
            </w:r>
            <w:r w:rsidRPr="00AC2551">
              <w:rPr>
                <w:b/>
                <w:bCs/>
              </w:rPr>
              <w:t>% z celkové ceny díla</w:t>
            </w:r>
          </w:p>
        </w:tc>
        <w:tc>
          <w:tcPr>
            <w:tcW w:w="2977" w:type="dxa"/>
            <w:shd w:val="clear" w:color="auto" w:fill="auto"/>
          </w:tcPr>
          <w:p w:rsidR="00BF4804" w:rsidRPr="00497700" w:rsidRDefault="00BF4804" w:rsidP="00901B4E">
            <w:pPr>
              <w:jc w:val="center"/>
              <w:rPr>
                <w:highlight w:val="yellow"/>
              </w:rPr>
            </w:pPr>
            <w:r w:rsidRPr="002C0BC2">
              <w:rPr>
                <w:b/>
                <w:bCs/>
              </w:rPr>
              <w:t>[</w:t>
            </w:r>
            <w:r w:rsidRPr="007131B1">
              <w:rPr>
                <w:b/>
                <w:bCs/>
                <w:highlight w:val="yellow"/>
              </w:rPr>
              <w:fldChar w:fldCharType="begin"/>
            </w:r>
            <w:r w:rsidRPr="007131B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7131B1">
              <w:rPr>
                <w:b/>
                <w:bCs/>
                <w:highlight w:val="yellow"/>
              </w:rPr>
              <w:fldChar w:fldCharType="end"/>
            </w:r>
            <w:r w:rsidRPr="002C0BC2">
              <w:rPr>
                <w:b/>
                <w:bCs/>
              </w:rPr>
              <w:t>] Kč</w:t>
            </w:r>
          </w:p>
        </w:tc>
      </w:tr>
      <w:tr w:rsidR="00BF4804" w:rsidRPr="00E336D4" w:rsidTr="005625E0">
        <w:trPr>
          <w:trHeight w:val="486"/>
        </w:trPr>
        <w:tc>
          <w:tcPr>
            <w:tcW w:w="3085" w:type="dxa"/>
            <w:shd w:val="clear" w:color="auto" w:fill="auto"/>
          </w:tcPr>
          <w:p w:rsidR="00BF4804" w:rsidRPr="00BF4804" w:rsidRDefault="00BF4804" w:rsidP="00BF4804">
            <w:pPr>
              <w:pStyle w:val="TSlneksmlouvy"/>
              <w:spacing w:before="0" w:after="0"/>
              <w:ind w:left="720"/>
              <w:jc w:val="left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u w:val="none"/>
                <w:lang w:val="cs-CZ"/>
              </w:rPr>
              <w:t xml:space="preserve">4.   </w:t>
            </w:r>
            <w:r>
              <w:rPr>
                <w:rFonts w:ascii="Calibri" w:hAnsi="Calibri"/>
                <w:lang w:val="cs-CZ"/>
              </w:rPr>
              <w:t>Dílčí faktura</w:t>
            </w:r>
          </w:p>
        </w:tc>
        <w:tc>
          <w:tcPr>
            <w:tcW w:w="3147" w:type="dxa"/>
            <w:shd w:val="clear" w:color="auto" w:fill="auto"/>
          </w:tcPr>
          <w:p w:rsidR="00BF4804" w:rsidRPr="00AC2551" w:rsidRDefault="00BF4804" w:rsidP="00901B4E">
            <w:pPr>
              <w:jc w:val="center"/>
              <w:rPr>
                <w:b/>
                <w:highlight w:val="yellow"/>
              </w:rPr>
            </w:pPr>
            <w:r w:rsidRPr="00AC2551">
              <w:rPr>
                <w:b/>
                <w:bCs/>
              </w:rPr>
              <w:t>[</w:t>
            </w:r>
            <w:r w:rsidRPr="00AC2551">
              <w:rPr>
                <w:b/>
                <w:bCs/>
                <w:highlight w:val="yellow"/>
              </w:rPr>
              <w:fldChar w:fldCharType="begin"/>
            </w:r>
            <w:r w:rsidRPr="00AC255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AC2551">
              <w:rPr>
                <w:b/>
                <w:bCs/>
                <w:highlight w:val="yellow"/>
              </w:rPr>
              <w:fldChar w:fldCharType="end"/>
            </w:r>
            <w:r w:rsidR="005625E0">
              <w:rPr>
                <w:b/>
                <w:bCs/>
              </w:rPr>
              <w:t>20</w:t>
            </w:r>
            <w:r w:rsidRPr="00AC2551">
              <w:rPr>
                <w:b/>
                <w:bCs/>
              </w:rPr>
              <w:t>% z celkové ceny díla</w:t>
            </w:r>
          </w:p>
        </w:tc>
        <w:tc>
          <w:tcPr>
            <w:tcW w:w="2977" w:type="dxa"/>
            <w:shd w:val="clear" w:color="auto" w:fill="auto"/>
          </w:tcPr>
          <w:p w:rsidR="00BF4804" w:rsidRPr="00497700" w:rsidRDefault="00BF4804" w:rsidP="00901B4E">
            <w:pPr>
              <w:jc w:val="center"/>
              <w:rPr>
                <w:highlight w:val="yellow"/>
              </w:rPr>
            </w:pPr>
            <w:r w:rsidRPr="002C0BC2">
              <w:rPr>
                <w:b/>
                <w:bCs/>
              </w:rPr>
              <w:t>[</w:t>
            </w:r>
            <w:r w:rsidRPr="007131B1">
              <w:rPr>
                <w:b/>
                <w:bCs/>
                <w:highlight w:val="yellow"/>
              </w:rPr>
              <w:fldChar w:fldCharType="begin"/>
            </w:r>
            <w:r w:rsidRPr="007131B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7131B1">
              <w:rPr>
                <w:b/>
                <w:bCs/>
                <w:highlight w:val="yellow"/>
              </w:rPr>
              <w:fldChar w:fldCharType="end"/>
            </w:r>
            <w:r w:rsidRPr="002C0BC2">
              <w:rPr>
                <w:b/>
                <w:bCs/>
              </w:rPr>
              <w:t>] Kč</w:t>
            </w:r>
          </w:p>
        </w:tc>
      </w:tr>
      <w:tr w:rsidR="005625E0" w:rsidRPr="00E336D4" w:rsidTr="005625E0">
        <w:trPr>
          <w:trHeight w:val="486"/>
        </w:trPr>
        <w:tc>
          <w:tcPr>
            <w:tcW w:w="3085" w:type="dxa"/>
            <w:shd w:val="clear" w:color="auto" w:fill="auto"/>
          </w:tcPr>
          <w:p w:rsidR="005625E0" w:rsidRPr="00BF4804" w:rsidRDefault="005625E0" w:rsidP="005625E0">
            <w:pPr>
              <w:pStyle w:val="TSlneksmlouvy"/>
              <w:spacing w:before="0" w:after="0"/>
              <w:ind w:left="720"/>
              <w:jc w:val="left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u w:val="none"/>
                <w:lang w:val="cs-CZ"/>
              </w:rPr>
              <w:t xml:space="preserve">5.   </w:t>
            </w:r>
            <w:r>
              <w:rPr>
                <w:rFonts w:ascii="Calibri" w:hAnsi="Calibri"/>
                <w:lang w:val="cs-CZ"/>
              </w:rPr>
              <w:t>Dílčí faktura</w:t>
            </w:r>
          </w:p>
        </w:tc>
        <w:tc>
          <w:tcPr>
            <w:tcW w:w="3147" w:type="dxa"/>
            <w:shd w:val="clear" w:color="auto" w:fill="auto"/>
          </w:tcPr>
          <w:p w:rsidR="005625E0" w:rsidRPr="00AC2551" w:rsidRDefault="005625E0" w:rsidP="005625E0">
            <w:pPr>
              <w:jc w:val="center"/>
              <w:rPr>
                <w:b/>
                <w:highlight w:val="yellow"/>
              </w:rPr>
            </w:pPr>
            <w:r w:rsidRPr="00AC2551">
              <w:rPr>
                <w:b/>
                <w:bCs/>
              </w:rPr>
              <w:t>[</w:t>
            </w:r>
            <w:r w:rsidRPr="00AC2551">
              <w:rPr>
                <w:b/>
                <w:bCs/>
                <w:highlight w:val="yellow"/>
              </w:rPr>
              <w:fldChar w:fldCharType="begin"/>
            </w:r>
            <w:r w:rsidRPr="00AC255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AC2551">
              <w:rPr>
                <w:b/>
                <w:bCs/>
                <w:highlight w:val="yellow"/>
              </w:rPr>
              <w:fldChar w:fldCharType="end"/>
            </w:r>
            <w:r>
              <w:rPr>
                <w:b/>
                <w:bCs/>
              </w:rPr>
              <w:t>20</w:t>
            </w:r>
            <w:r w:rsidRPr="00AC2551">
              <w:rPr>
                <w:b/>
                <w:bCs/>
              </w:rPr>
              <w:t>% z celkové ceny díla</w:t>
            </w:r>
          </w:p>
        </w:tc>
        <w:tc>
          <w:tcPr>
            <w:tcW w:w="2977" w:type="dxa"/>
            <w:shd w:val="clear" w:color="auto" w:fill="auto"/>
          </w:tcPr>
          <w:p w:rsidR="005625E0" w:rsidRPr="00497700" w:rsidRDefault="005625E0" w:rsidP="005625E0">
            <w:pPr>
              <w:jc w:val="center"/>
              <w:rPr>
                <w:highlight w:val="yellow"/>
              </w:rPr>
            </w:pPr>
            <w:r w:rsidRPr="002C0BC2">
              <w:rPr>
                <w:b/>
                <w:bCs/>
              </w:rPr>
              <w:t>[</w:t>
            </w:r>
            <w:r w:rsidRPr="007131B1">
              <w:rPr>
                <w:b/>
                <w:bCs/>
                <w:highlight w:val="yellow"/>
              </w:rPr>
              <w:fldChar w:fldCharType="begin"/>
            </w:r>
            <w:r w:rsidRPr="007131B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7131B1">
              <w:rPr>
                <w:b/>
                <w:bCs/>
                <w:highlight w:val="yellow"/>
              </w:rPr>
              <w:fldChar w:fldCharType="end"/>
            </w:r>
            <w:r w:rsidRPr="002C0BC2">
              <w:rPr>
                <w:b/>
                <w:bCs/>
              </w:rPr>
              <w:t>] Kč</w:t>
            </w:r>
          </w:p>
        </w:tc>
      </w:tr>
      <w:tr w:rsidR="005625E0" w:rsidRPr="006036D9" w:rsidTr="005625E0">
        <w:trPr>
          <w:trHeight w:val="297"/>
        </w:trPr>
        <w:tc>
          <w:tcPr>
            <w:tcW w:w="3085" w:type="dxa"/>
            <w:shd w:val="clear" w:color="auto" w:fill="auto"/>
          </w:tcPr>
          <w:p w:rsidR="005625E0" w:rsidRPr="006036D9" w:rsidRDefault="005625E0" w:rsidP="005625E0">
            <w:pPr>
              <w:pStyle w:val="TSlneksmlouvy"/>
              <w:spacing w:before="0" w:after="0"/>
              <w:ind w:left="720"/>
              <w:jc w:val="left"/>
              <w:rPr>
                <w:rFonts w:ascii="Calibri" w:hAnsi="Calibri"/>
                <w:lang w:val="cs-CZ"/>
              </w:rPr>
            </w:pPr>
            <w:r w:rsidRPr="00D66A1E">
              <w:rPr>
                <w:rFonts w:ascii="Calibri" w:hAnsi="Calibri"/>
                <w:lang w:val="cs-CZ"/>
              </w:rPr>
              <w:t>Celkem:</w:t>
            </w:r>
          </w:p>
        </w:tc>
        <w:tc>
          <w:tcPr>
            <w:tcW w:w="3147" w:type="dxa"/>
            <w:shd w:val="clear" w:color="auto" w:fill="auto"/>
          </w:tcPr>
          <w:p w:rsidR="005625E0" w:rsidRPr="00AC2551" w:rsidRDefault="005625E0" w:rsidP="005625E0">
            <w:pPr>
              <w:jc w:val="center"/>
              <w:rPr>
                <w:b/>
              </w:rPr>
            </w:pPr>
            <w:r w:rsidRPr="00AC2551">
              <w:rPr>
                <w:b/>
                <w:bCs/>
                <w:highlight w:val="yellow"/>
              </w:rPr>
              <w:fldChar w:fldCharType="begin"/>
            </w:r>
            <w:r w:rsidRPr="00AC255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AC2551">
              <w:rPr>
                <w:b/>
                <w:bCs/>
                <w:highlight w:val="yellow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5625E0" w:rsidRDefault="005625E0" w:rsidP="005625E0">
            <w:pPr>
              <w:jc w:val="center"/>
            </w:pPr>
            <w:r w:rsidRPr="007131B1">
              <w:rPr>
                <w:b/>
                <w:bCs/>
                <w:highlight w:val="yellow"/>
              </w:rPr>
              <w:fldChar w:fldCharType="begin"/>
            </w:r>
            <w:r w:rsidRPr="007131B1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7131B1">
              <w:rPr>
                <w:b/>
                <w:bCs/>
                <w:highlight w:val="yellow"/>
              </w:rPr>
              <w:fldChar w:fldCharType="end"/>
            </w:r>
          </w:p>
        </w:tc>
      </w:tr>
    </w:tbl>
    <w:p w:rsidR="00BF4804" w:rsidRPr="00126896" w:rsidRDefault="00BF4804" w:rsidP="00BF4804">
      <w:pPr>
        <w:pStyle w:val="Text2-1"/>
        <w:numPr>
          <w:ilvl w:val="0"/>
          <w:numId w:val="0"/>
        </w:numPr>
        <w:ind w:left="737" w:hanging="737"/>
      </w:pPr>
    </w:p>
    <w:p w:rsidR="00126896" w:rsidRPr="00126896" w:rsidRDefault="00126896" w:rsidP="006E03B6">
      <w:pPr>
        <w:pStyle w:val="Text2-1"/>
        <w:numPr>
          <w:ilvl w:val="0"/>
          <w:numId w:val="0"/>
        </w:numPr>
      </w:pPr>
    </w:p>
    <w:p w:rsidR="00A026CA" w:rsidRPr="00A026CA" w:rsidRDefault="00A026CA" w:rsidP="00126896">
      <w:pPr>
        <w:pStyle w:val="Nadpis2-1"/>
      </w:pPr>
      <w:r w:rsidRPr="00A026CA">
        <w:t>PŘÍLOHY</w:t>
      </w:r>
      <w:bookmarkEnd w:id="20"/>
    </w:p>
    <w:p w:rsidR="00A026CA" w:rsidRPr="00280C98" w:rsidRDefault="00A026CA" w:rsidP="00A026CA">
      <w:pPr>
        <w:pStyle w:val="Text2-1"/>
      </w:pPr>
      <w:r w:rsidRPr="00A026CA">
        <w:t>Dokumentace pro jednotlivé úseky staveb</w:t>
      </w:r>
      <w:r w:rsidR="00045DC2">
        <w:t xml:space="preserve"> (bude předloženo až před podpisem SOD)</w:t>
      </w:r>
      <w:r w:rsidRPr="00A026CA">
        <w:t>.</w:t>
      </w:r>
    </w:p>
    <w:bookmarkEnd w:id="2"/>
    <w:bookmarkEnd w:id="3"/>
    <w:bookmarkEnd w:id="4"/>
    <w:bookmarkEnd w:id="5"/>
    <w:p w:rsidR="001D3429" w:rsidRDefault="001D3429" w:rsidP="00A026CA">
      <w:pPr>
        <w:pStyle w:val="Text2-1"/>
        <w:numPr>
          <w:ilvl w:val="0"/>
          <w:numId w:val="0"/>
        </w:numPr>
      </w:pPr>
    </w:p>
    <w:sectPr w:rsidR="001D3429" w:rsidSect="00AD0C7B">
      <w:headerReference w:type="default" r:id="rId16"/>
      <w:footerReference w:type="default" r:id="rId17"/>
      <w:headerReference w:type="first" r:id="rId18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FE9" w:rsidRDefault="00E23FE9" w:rsidP="00962258">
      <w:pPr>
        <w:spacing w:after="0" w:line="240" w:lineRule="auto"/>
      </w:pPr>
      <w:r>
        <w:separator/>
      </w:r>
    </w:p>
  </w:endnote>
  <w:endnote w:type="continuationSeparator" w:id="0">
    <w:p w:rsidR="00E23FE9" w:rsidRDefault="00E23F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A405BF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405BF" w:rsidRPr="00B8518B" w:rsidRDefault="00A405BF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683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683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B8518B">
          <w:pPr>
            <w:pStyle w:val="Zpat"/>
          </w:pPr>
        </w:p>
      </w:tc>
      <w:tc>
        <w:tcPr>
          <w:tcW w:w="8505" w:type="dxa"/>
        </w:tcPr>
        <w:p w:rsidR="00A405BF" w:rsidRPr="00F22FA3" w:rsidRDefault="00A405BF" w:rsidP="00EB46E5">
          <w:pPr>
            <w:pStyle w:val="Zpat0"/>
          </w:pPr>
          <w:r w:rsidRPr="00F22FA3">
            <w:t>Příloha č. 3</w:t>
          </w:r>
          <w:r>
            <w:t xml:space="preserve"> c)</w:t>
          </w:r>
        </w:p>
        <w:p w:rsidR="00A405BF" w:rsidRPr="00F22FA3" w:rsidRDefault="00A405BF" w:rsidP="008F2C9B">
          <w:pPr>
            <w:pStyle w:val="Zpat0"/>
            <w:rPr>
              <w:b/>
            </w:rPr>
          </w:pPr>
          <w:r w:rsidRPr="00F22FA3">
            <w:rPr>
              <w:b/>
            </w:rPr>
            <w:t>Zvláštní technické podmínky</w:t>
          </w:r>
        </w:p>
        <w:p w:rsidR="00A405BF" w:rsidRDefault="00A405BF" w:rsidP="00F22FA3">
          <w:pPr>
            <w:pStyle w:val="Zpat0"/>
          </w:pPr>
          <w:r w:rsidRPr="0088591B">
            <w:t>Zajištění prezentačních a propagačních m</w:t>
          </w:r>
          <w:r w:rsidR="006067C0">
            <w:t>ateriálů pro stavby v uzlu Plzeň</w:t>
          </w:r>
        </w:p>
        <w:p w:rsidR="00A405BF" w:rsidRDefault="00A405BF" w:rsidP="00F22FA3">
          <w:pPr>
            <w:pStyle w:val="Zpat0"/>
          </w:pPr>
        </w:p>
      </w:tc>
    </w:tr>
  </w:tbl>
  <w:p w:rsidR="00A405BF" w:rsidRPr="00B8518B" w:rsidRDefault="00A405BF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FE9" w:rsidRDefault="00E23FE9" w:rsidP="00962258">
      <w:pPr>
        <w:spacing w:after="0" w:line="240" w:lineRule="auto"/>
      </w:pPr>
      <w:r>
        <w:separator/>
      </w:r>
    </w:p>
  </w:footnote>
  <w:footnote w:type="continuationSeparator" w:id="0">
    <w:p w:rsidR="00E23FE9" w:rsidRDefault="00E23F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405BF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405BF" w:rsidRPr="00B8518B" w:rsidRDefault="00A405B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405BF" w:rsidRDefault="00A405B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405BF" w:rsidRPr="00D6163D" w:rsidRDefault="00A405BF" w:rsidP="00D6163D">
          <w:pPr>
            <w:pStyle w:val="Druhdokumentu"/>
          </w:pPr>
        </w:p>
      </w:tc>
    </w:tr>
  </w:tbl>
  <w:p w:rsidR="00A405BF" w:rsidRPr="00D6163D" w:rsidRDefault="00A405B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405BF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405BF" w:rsidRPr="00B8518B" w:rsidRDefault="00A405B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405BF" w:rsidRPr="00D6163D" w:rsidRDefault="00A405BF" w:rsidP="00FC6389">
          <w:pPr>
            <w:pStyle w:val="Druhdokumentu"/>
          </w:pPr>
        </w:p>
      </w:tc>
    </w:tr>
    <w:tr w:rsidR="00A405BF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405BF" w:rsidRPr="00B8518B" w:rsidRDefault="00A405B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405BF" w:rsidRPr="00D6163D" w:rsidRDefault="00A405BF" w:rsidP="00FC6389">
          <w:pPr>
            <w:pStyle w:val="Druhdokumentu"/>
          </w:pPr>
        </w:p>
      </w:tc>
    </w:tr>
  </w:tbl>
  <w:p w:rsidR="00A405BF" w:rsidRPr="00D6163D" w:rsidRDefault="00A405B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4A891CF" wp14:editId="11EE932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405BF" w:rsidRPr="00460660" w:rsidRDefault="00A405B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BA6E7DA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22B0E66"/>
    <w:multiLevelType w:val="hybridMultilevel"/>
    <w:tmpl w:val="119AC872"/>
    <w:lvl w:ilvl="0" w:tplc="EE9465A6">
      <w:start w:val="3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35315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EC33CDE"/>
    <w:multiLevelType w:val="hybridMultilevel"/>
    <w:tmpl w:val="A3128CB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74CC6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233B3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10812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D2144"/>
    <w:multiLevelType w:val="multilevel"/>
    <w:tmpl w:val="F294B7AC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B66C3"/>
    <w:multiLevelType w:val="hybridMultilevel"/>
    <w:tmpl w:val="194485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057B5"/>
    <w:multiLevelType w:val="hybridMultilevel"/>
    <w:tmpl w:val="EE3E4492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0F31DB"/>
    <w:multiLevelType w:val="multilevel"/>
    <w:tmpl w:val="4F1E9EDC"/>
    <w:lvl w:ilvl="0">
      <w:start w:val="1"/>
      <w:numFmt w:val="bullet"/>
      <w:pStyle w:val="ZTPinfo-text-odr"/>
      <w:lvlText w:val="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b/>
        <w:i w:val="0"/>
      </w:rPr>
    </w:lvl>
    <w:lvl w:ilvl="1">
      <w:start w:val="1"/>
      <w:numFmt w:val="bullet"/>
      <w:pStyle w:val="ZTPinfo-text-odr0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94A53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6313C8B"/>
    <w:multiLevelType w:val="hybridMultilevel"/>
    <w:tmpl w:val="C0D8C7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90F9A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553A8"/>
    <w:multiLevelType w:val="hybridMultilevel"/>
    <w:tmpl w:val="A75C1DDA"/>
    <w:lvl w:ilvl="0" w:tplc="F498F00C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B348AD"/>
    <w:multiLevelType w:val="hybridMultilevel"/>
    <w:tmpl w:val="194485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80BEE"/>
    <w:multiLevelType w:val="hybridMultilevel"/>
    <w:tmpl w:val="A0AEB962"/>
    <w:lvl w:ilvl="0" w:tplc="24A8B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lvlText w:val="o"/>
      <w:lvlJc w:val="left"/>
      <w:pPr>
        <w:tabs>
          <w:tab w:val="num" w:pos="1077"/>
        </w:tabs>
        <w:ind w:left="1077" w:hanging="34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11"/>
  </w:num>
  <w:num w:numId="6">
    <w:abstractNumId w:val="16"/>
  </w:num>
  <w:num w:numId="7">
    <w:abstractNumId w:val="2"/>
  </w:num>
  <w:num w:numId="8">
    <w:abstractNumId w:val="18"/>
  </w:num>
  <w:num w:numId="9">
    <w:abstractNumId w:val="23"/>
  </w:num>
  <w:num w:numId="10">
    <w:abstractNumId w:val="22"/>
  </w:num>
  <w:num w:numId="11">
    <w:abstractNumId w:val="14"/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7"/>
  </w:num>
  <w:num w:numId="16">
    <w:abstractNumId w:val="4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19"/>
  </w:num>
  <w:num w:numId="22">
    <w:abstractNumId w:val="7"/>
  </w:num>
  <w:num w:numId="23">
    <w:abstractNumId w:val="2"/>
  </w:num>
  <w:num w:numId="24">
    <w:abstractNumId w:val="10"/>
  </w:num>
  <w:num w:numId="25">
    <w:abstractNumId w:val="2"/>
  </w:num>
  <w:num w:numId="26">
    <w:abstractNumId w:val="2"/>
  </w:num>
  <w:num w:numId="27">
    <w:abstractNumId w:val="5"/>
  </w:num>
  <w:num w:numId="28">
    <w:abstractNumId w:val="2"/>
  </w:num>
  <w:num w:numId="29">
    <w:abstractNumId w:val="2"/>
  </w:num>
  <w:num w:numId="30">
    <w:abstractNumId w:val="2"/>
  </w:num>
  <w:num w:numId="31">
    <w:abstractNumId w:val="15"/>
  </w:num>
  <w:num w:numId="32">
    <w:abstractNumId w:val="2"/>
  </w:num>
  <w:num w:numId="33">
    <w:abstractNumId w:val="9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8"/>
  </w:num>
  <w:num w:numId="40">
    <w:abstractNumId w:val="2"/>
  </w:num>
  <w:num w:numId="41">
    <w:abstractNumId w:val="12"/>
  </w:num>
  <w:num w:numId="42">
    <w:abstractNumId w:val="21"/>
  </w:num>
  <w:num w:numId="43">
    <w:abstractNumId w:val="13"/>
  </w:num>
  <w:num w:numId="44">
    <w:abstractNumId w:val="2"/>
  </w:num>
  <w:num w:numId="45">
    <w:abstractNumId w:val="20"/>
  </w:num>
  <w:num w:numId="46">
    <w:abstractNumId w:val="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manická Marcela, Ing.">
    <w15:presenceInfo w15:providerId="AD" w15:userId="S-1-5-21-1207264022-2925150280-4087225978-3446"/>
  </w15:person>
  <w15:person w15:author="Přibylová Soňa, Bc.">
    <w15:presenceInfo w15:providerId="AD" w15:userId="S-1-5-21-1207264022-2925150280-4087225978-2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B4"/>
    <w:rsid w:val="00012EC4"/>
    <w:rsid w:val="00014599"/>
    <w:rsid w:val="00014B8D"/>
    <w:rsid w:val="00017F3C"/>
    <w:rsid w:val="00023837"/>
    <w:rsid w:val="00030AE2"/>
    <w:rsid w:val="0003144B"/>
    <w:rsid w:val="00034927"/>
    <w:rsid w:val="00041EC8"/>
    <w:rsid w:val="00045DC2"/>
    <w:rsid w:val="00054FC6"/>
    <w:rsid w:val="000631AF"/>
    <w:rsid w:val="00064580"/>
    <w:rsid w:val="0006465A"/>
    <w:rsid w:val="00064808"/>
    <w:rsid w:val="0006588D"/>
    <w:rsid w:val="00066B7A"/>
    <w:rsid w:val="0006738D"/>
    <w:rsid w:val="00067A5E"/>
    <w:rsid w:val="000719BB"/>
    <w:rsid w:val="00072A65"/>
    <w:rsid w:val="00072C1E"/>
    <w:rsid w:val="00073DFD"/>
    <w:rsid w:val="00076B14"/>
    <w:rsid w:val="000869E1"/>
    <w:rsid w:val="000B1C0F"/>
    <w:rsid w:val="000B408F"/>
    <w:rsid w:val="000B4814"/>
    <w:rsid w:val="000B4EB8"/>
    <w:rsid w:val="000C0EEC"/>
    <w:rsid w:val="000C41F2"/>
    <w:rsid w:val="000C6FAB"/>
    <w:rsid w:val="000D22C4"/>
    <w:rsid w:val="000D27D1"/>
    <w:rsid w:val="000E0ABF"/>
    <w:rsid w:val="000E1A7F"/>
    <w:rsid w:val="000F15F1"/>
    <w:rsid w:val="000F24A7"/>
    <w:rsid w:val="00102CDB"/>
    <w:rsid w:val="00112864"/>
    <w:rsid w:val="00114472"/>
    <w:rsid w:val="00114988"/>
    <w:rsid w:val="00114DE9"/>
    <w:rsid w:val="00115069"/>
    <w:rsid w:val="001150F2"/>
    <w:rsid w:val="00126896"/>
    <w:rsid w:val="00130D46"/>
    <w:rsid w:val="001339D8"/>
    <w:rsid w:val="00134908"/>
    <w:rsid w:val="00146BCB"/>
    <w:rsid w:val="0015027B"/>
    <w:rsid w:val="00163D2E"/>
    <w:rsid w:val="001656A2"/>
    <w:rsid w:val="001671EF"/>
    <w:rsid w:val="00170EC5"/>
    <w:rsid w:val="001747C1"/>
    <w:rsid w:val="00177D6B"/>
    <w:rsid w:val="00186EC4"/>
    <w:rsid w:val="001909F7"/>
    <w:rsid w:val="00191F90"/>
    <w:rsid w:val="001A0193"/>
    <w:rsid w:val="001A3B3C"/>
    <w:rsid w:val="001A6CE0"/>
    <w:rsid w:val="001B3DFC"/>
    <w:rsid w:val="001B4180"/>
    <w:rsid w:val="001B4E74"/>
    <w:rsid w:val="001B7668"/>
    <w:rsid w:val="001C645F"/>
    <w:rsid w:val="001D3429"/>
    <w:rsid w:val="001E678E"/>
    <w:rsid w:val="001F1589"/>
    <w:rsid w:val="00202F7B"/>
    <w:rsid w:val="002038C9"/>
    <w:rsid w:val="002071BB"/>
    <w:rsid w:val="00207DF5"/>
    <w:rsid w:val="00215047"/>
    <w:rsid w:val="0023203F"/>
    <w:rsid w:val="002336D4"/>
    <w:rsid w:val="00240B81"/>
    <w:rsid w:val="002420F8"/>
    <w:rsid w:val="00246C12"/>
    <w:rsid w:val="00247D01"/>
    <w:rsid w:val="0025030F"/>
    <w:rsid w:val="00261A5B"/>
    <w:rsid w:val="00262E5B"/>
    <w:rsid w:val="00276AFE"/>
    <w:rsid w:val="00280C98"/>
    <w:rsid w:val="0029040A"/>
    <w:rsid w:val="00293FFB"/>
    <w:rsid w:val="002A39B7"/>
    <w:rsid w:val="002A3B57"/>
    <w:rsid w:val="002A400A"/>
    <w:rsid w:val="002A67B2"/>
    <w:rsid w:val="002A6CD5"/>
    <w:rsid w:val="002B19E3"/>
    <w:rsid w:val="002B6B58"/>
    <w:rsid w:val="002C31BF"/>
    <w:rsid w:val="002C6507"/>
    <w:rsid w:val="002D2102"/>
    <w:rsid w:val="002D7FD6"/>
    <w:rsid w:val="002E0CD7"/>
    <w:rsid w:val="002E0CFB"/>
    <w:rsid w:val="002E3D7E"/>
    <w:rsid w:val="002E4148"/>
    <w:rsid w:val="002E5C7B"/>
    <w:rsid w:val="002F0ED3"/>
    <w:rsid w:val="002F4333"/>
    <w:rsid w:val="00303AD4"/>
    <w:rsid w:val="00304DAF"/>
    <w:rsid w:val="00304DC9"/>
    <w:rsid w:val="0030579B"/>
    <w:rsid w:val="00307207"/>
    <w:rsid w:val="003130A4"/>
    <w:rsid w:val="0032287A"/>
    <w:rsid w:val="003229ED"/>
    <w:rsid w:val="00324357"/>
    <w:rsid w:val="003254A3"/>
    <w:rsid w:val="0032612E"/>
    <w:rsid w:val="00326BCF"/>
    <w:rsid w:val="00327A2C"/>
    <w:rsid w:val="00327EEF"/>
    <w:rsid w:val="00330268"/>
    <w:rsid w:val="0033239F"/>
    <w:rsid w:val="00334918"/>
    <w:rsid w:val="003418A3"/>
    <w:rsid w:val="0034274B"/>
    <w:rsid w:val="0034719F"/>
    <w:rsid w:val="00347E8D"/>
    <w:rsid w:val="00350A35"/>
    <w:rsid w:val="003571D8"/>
    <w:rsid w:val="00357BC6"/>
    <w:rsid w:val="003605B9"/>
    <w:rsid w:val="00361422"/>
    <w:rsid w:val="00363AD5"/>
    <w:rsid w:val="0037142B"/>
    <w:rsid w:val="0037545D"/>
    <w:rsid w:val="00383F0C"/>
    <w:rsid w:val="00386FF1"/>
    <w:rsid w:val="00392EB6"/>
    <w:rsid w:val="003949BC"/>
    <w:rsid w:val="003956C6"/>
    <w:rsid w:val="003A6A0A"/>
    <w:rsid w:val="003A6BD9"/>
    <w:rsid w:val="003B6839"/>
    <w:rsid w:val="003C2927"/>
    <w:rsid w:val="003C33F2"/>
    <w:rsid w:val="003C54CB"/>
    <w:rsid w:val="003C61AB"/>
    <w:rsid w:val="003C6679"/>
    <w:rsid w:val="003D756E"/>
    <w:rsid w:val="003E420D"/>
    <w:rsid w:val="003E4C13"/>
    <w:rsid w:val="003F2F0F"/>
    <w:rsid w:val="004078F3"/>
    <w:rsid w:val="004144DA"/>
    <w:rsid w:val="0042087B"/>
    <w:rsid w:val="00427794"/>
    <w:rsid w:val="00450F07"/>
    <w:rsid w:val="00453514"/>
    <w:rsid w:val="00453CD3"/>
    <w:rsid w:val="00460660"/>
    <w:rsid w:val="00463BD5"/>
    <w:rsid w:val="00463BD9"/>
    <w:rsid w:val="00464BA9"/>
    <w:rsid w:val="00483969"/>
    <w:rsid w:val="00486107"/>
    <w:rsid w:val="00491827"/>
    <w:rsid w:val="004A1AF8"/>
    <w:rsid w:val="004B1F47"/>
    <w:rsid w:val="004B5DFA"/>
    <w:rsid w:val="004C4399"/>
    <w:rsid w:val="004C787C"/>
    <w:rsid w:val="004D277A"/>
    <w:rsid w:val="004D2E86"/>
    <w:rsid w:val="004D38D3"/>
    <w:rsid w:val="004E30AE"/>
    <w:rsid w:val="004E7A1F"/>
    <w:rsid w:val="004F4B9B"/>
    <w:rsid w:val="0050666E"/>
    <w:rsid w:val="00511122"/>
    <w:rsid w:val="00511AB9"/>
    <w:rsid w:val="00515594"/>
    <w:rsid w:val="00520E1F"/>
    <w:rsid w:val="00523BB5"/>
    <w:rsid w:val="00523EA7"/>
    <w:rsid w:val="00526FA8"/>
    <w:rsid w:val="00531CB9"/>
    <w:rsid w:val="005406EB"/>
    <w:rsid w:val="005416A9"/>
    <w:rsid w:val="00541BBE"/>
    <w:rsid w:val="00544F89"/>
    <w:rsid w:val="00545398"/>
    <w:rsid w:val="00546A04"/>
    <w:rsid w:val="00553375"/>
    <w:rsid w:val="00555884"/>
    <w:rsid w:val="005625E0"/>
    <w:rsid w:val="00563016"/>
    <w:rsid w:val="005736B7"/>
    <w:rsid w:val="00575E5A"/>
    <w:rsid w:val="00580245"/>
    <w:rsid w:val="0058363B"/>
    <w:rsid w:val="00587020"/>
    <w:rsid w:val="0058742A"/>
    <w:rsid w:val="005954A6"/>
    <w:rsid w:val="005A1F44"/>
    <w:rsid w:val="005C74CD"/>
    <w:rsid w:val="005D3C39"/>
    <w:rsid w:val="005E1A13"/>
    <w:rsid w:val="005E3E3D"/>
    <w:rsid w:val="005F3E2A"/>
    <w:rsid w:val="00601A8C"/>
    <w:rsid w:val="00602179"/>
    <w:rsid w:val="00605644"/>
    <w:rsid w:val="006067C0"/>
    <w:rsid w:val="0061068E"/>
    <w:rsid w:val="006115D3"/>
    <w:rsid w:val="0061221D"/>
    <w:rsid w:val="0061235A"/>
    <w:rsid w:val="00623FC8"/>
    <w:rsid w:val="00625DA4"/>
    <w:rsid w:val="00653A78"/>
    <w:rsid w:val="00655931"/>
    <w:rsid w:val="00655976"/>
    <w:rsid w:val="0065610E"/>
    <w:rsid w:val="00660AD3"/>
    <w:rsid w:val="006643E0"/>
    <w:rsid w:val="006776B6"/>
    <w:rsid w:val="0069136C"/>
    <w:rsid w:val="00691A97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2907"/>
    <w:rsid w:val="006C31D3"/>
    <w:rsid w:val="006C3C3C"/>
    <w:rsid w:val="006C442A"/>
    <w:rsid w:val="006D3941"/>
    <w:rsid w:val="006E03B6"/>
    <w:rsid w:val="006E0578"/>
    <w:rsid w:val="006E314D"/>
    <w:rsid w:val="006F09DB"/>
    <w:rsid w:val="006F3125"/>
    <w:rsid w:val="007026D9"/>
    <w:rsid w:val="00710723"/>
    <w:rsid w:val="00712E44"/>
    <w:rsid w:val="00713378"/>
    <w:rsid w:val="00714487"/>
    <w:rsid w:val="00720802"/>
    <w:rsid w:val="00723ED1"/>
    <w:rsid w:val="00733AD8"/>
    <w:rsid w:val="0074074A"/>
    <w:rsid w:val="00740AF5"/>
    <w:rsid w:val="00743525"/>
    <w:rsid w:val="00745555"/>
    <w:rsid w:val="00745F94"/>
    <w:rsid w:val="007541A2"/>
    <w:rsid w:val="00755818"/>
    <w:rsid w:val="00756E09"/>
    <w:rsid w:val="0076286B"/>
    <w:rsid w:val="0076645F"/>
    <w:rsid w:val="00766846"/>
    <w:rsid w:val="0076790E"/>
    <w:rsid w:val="0077673A"/>
    <w:rsid w:val="007846E1"/>
    <w:rsid w:val="007847D6"/>
    <w:rsid w:val="007A1F19"/>
    <w:rsid w:val="007A44E5"/>
    <w:rsid w:val="007A5172"/>
    <w:rsid w:val="007A67A0"/>
    <w:rsid w:val="007B570C"/>
    <w:rsid w:val="007E4A6E"/>
    <w:rsid w:val="007F46B2"/>
    <w:rsid w:val="007F56A7"/>
    <w:rsid w:val="00800851"/>
    <w:rsid w:val="0080171C"/>
    <w:rsid w:val="00807DD0"/>
    <w:rsid w:val="00810E5C"/>
    <w:rsid w:val="008131E8"/>
    <w:rsid w:val="00815DF3"/>
    <w:rsid w:val="00816108"/>
    <w:rsid w:val="00816930"/>
    <w:rsid w:val="00821D01"/>
    <w:rsid w:val="008256F6"/>
    <w:rsid w:val="00826B7B"/>
    <w:rsid w:val="0083197D"/>
    <w:rsid w:val="00834146"/>
    <w:rsid w:val="00846789"/>
    <w:rsid w:val="00863688"/>
    <w:rsid w:val="0088591B"/>
    <w:rsid w:val="00887F36"/>
    <w:rsid w:val="008909C5"/>
    <w:rsid w:val="00890A4F"/>
    <w:rsid w:val="00893BD5"/>
    <w:rsid w:val="00896B2B"/>
    <w:rsid w:val="008A3568"/>
    <w:rsid w:val="008A37B4"/>
    <w:rsid w:val="008A4E73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0D5C"/>
    <w:rsid w:val="00904780"/>
    <w:rsid w:val="0090635B"/>
    <w:rsid w:val="00914F81"/>
    <w:rsid w:val="00922385"/>
    <w:rsid w:val="009223DF"/>
    <w:rsid w:val="00923406"/>
    <w:rsid w:val="0092785E"/>
    <w:rsid w:val="00936091"/>
    <w:rsid w:val="00940D8A"/>
    <w:rsid w:val="00950944"/>
    <w:rsid w:val="00962258"/>
    <w:rsid w:val="009678B7"/>
    <w:rsid w:val="0097239D"/>
    <w:rsid w:val="00982F39"/>
    <w:rsid w:val="00985033"/>
    <w:rsid w:val="00992D9C"/>
    <w:rsid w:val="00996CB8"/>
    <w:rsid w:val="009A1A18"/>
    <w:rsid w:val="009A404E"/>
    <w:rsid w:val="009A5880"/>
    <w:rsid w:val="009B2E97"/>
    <w:rsid w:val="009B5146"/>
    <w:rsid w:val="009C418E"/>
    <w:rsid w:val="009C442C"/>
    <w:rsid w:val="009D2FC5"/>
    <w:rsid w:val="009E07F4"/>
    <w:rsid w:val="009E3048"/>
    <w:rsid w:val="009E4B46"/>
    <w:rsid w:val="009E5966"/>
    <w:rsid w:val="009F1552"/>
    <w:rsid w:val="009F309B"/>
    <w:rsid w:val="009F392E"/>
    <w:rsid w:val="009F53C5"/>
    <w:rsid w:val="00A00A66"/>
    <w:rsid w:val="00A018DB"/>
    <w:rsid w:val="00A026CA"/>
    <w:rsid w:val="00A04D7F"/>
    <w:rsid w:val="00A06EAE"/>
    <w:rsid w:val="00A0740E"/>
    <w:rsid w:val="00A165FE"/>
    <w:rsid w:val="00A21BC1"/>
    <w:rsid w:val="00A22866"/>
    <w:rsid w:val="00A4050F"/>
    <w:rsid w:val="00A405BF"/>
    <w:rsid w:val="00A50641"/>
    <w:rsid w:val="00A530BF"/>
    <w:rsid w:val="00A56B92"/>
    <w:rsid w:val="00A6177B"/>
    <w:rsid w:val="00A62E74"/>
    <w:rsid w:val="00A66136"/>
    <w:rsid w:val="00A71189"/>
    <w:rsid w:val="00A71E16"/>
    <w:rsid w:val="00A7364A"/>
    <w:rsid w:val="00A74DCC"/>
    <w:rsid w:val="00A74DD7"/>
    <w:rsid w:val="00A753ED"/>
    <w:rsid w:val="00A77512"/>
    <w:rsid w:val="00A943E0"/>
    <w:rsid w:val="00A9466A"/>
    <w:rsid w:val="00A94C2F"/>
    <w:rsid w:val="00AA210F"/>
    <w:rsid w:val="00AA4CBB"/>
    <w:rsid w:val="00AA65FA"/>
    <w:rsid w:val="00AA729F"/>
    <w:rsid w:val="00AA7351"/>
    <w:rsid w:val="00AA7918"/>
    <w:rsid w:val="00AD056F"/>
    <w:rsid w:val="00AD0C7B"/>
    <w:rsid w:val="00AD38D0"/>
    <w:rsid w:val="00AD586A"/>
    <w:rsid w:val="00AD5F1A"/>
    <w:rsid w:val="00AD6731"/>
    <w:rsid w:val="00AE250A"/>
    <w:rsid w:val="00AE7BD8"/>
    <w:rsid w:val="00B008D5"/>
    <w:rsid w:val="00B00CFD"/>
    <w:rsid w:val="00B02F73"/>
    <w:rsid w:val="00B0619F"/>
    <w:rsid w:val="00B101FD"/>
    <w:rsid w:val="00B13A26"/>
    <w:rsid w:val="00B14B82"/>
    <w:rsid w:val="00B15D0D"/>
    <w:rsid w:val="00B1639C"/>
    <w:rsid w:val="00B16DC5"/>
    <w:rsid w:val="00B17CF8"/>
    <w:rsid w:val="00B22106"/>
    <w:rsid w:val="00B23F49"/>
    <w:rsid w:val="00B33A94"/>
    <w:rsid w:val="00B4613E"/>
    <w:rsid w:val="00B50AB2"/>
    <w:rsid w:val="00B5431A"/>
    <w:rsid w:val="00B65F10"/>
    <w:rsid w:val="00B75EE1"/>
    <w:rsid w:val="00B77481"/>
    <w:rsid w:val="00B8518B"/>
    <w:rsid w:val="00B92177"/>
    <w:rsid w:val="00B97CC3"/>
    <w:rsid w:val="00BB0DD5"/>
    <w:rsid w:val="00BB0EAE"/>
    <w:rsid w:val="00BC06C4"/>
    <w:rsid w:val="00BC2493"/>
    <w:rsid w:val="00BD1651"/>
    <w:rsid w:val="00BD7E91"/>
    <w:rsid w:val="00BD7F0D"/>
    <w:rsid w:val="00BE6094"/>
    <w:rsid w:val="00BF4804"/>
    <w:rsid w:val="00C02D0A"/>
    <w:rsid w:val="00C03A6E"/>
    <w:rsid w:val="00C12A17"/>
    <w:rsid w:val="00C13860"/>
    <w:rsid w:val="00C226C0"/>
    <w:rsid w:val="00C24A6A"/>
    <w:rsid w:val="00C42FE6"/>
    <w:rsid w:val="00C44F6A"/>
    <w:rsid w:val="00C4552E"/>
    <w:rsid w:val="00C461AE"/>
    <w:rsid w:val="00C47AB1"/>
    <w:rsid w:val="00C6198E"/>
    <w:rsid w:val="00C67598"/>
    <w:rsid w:val="00C708EA"/>
    <w:rsid w:val="00C71821"/>
    <w:rsid w:val="00C778A5"/>
    <w:rsid w:val="00C824D5"/>
    <w:rsid w:val="00C87F4A"/>
    <w:rsid w:val="00C95162"/>
    <w:rsid w:val="00CA7C9E"/>
    <w:rsid w:val="00CB5F18"/>
    <w:rsid w:val="00CB6A37"/>
    <w:rsid w:val="00CB7684"/>
    <w:rsid w:val="00CC2C71"/>
    <w:rsid w:val="00CC7C8F"/>
    <w:rsid w:val="00CD1FC4"/>
    <w:rsid w:val="00CE1332"/>
    <w:rsid w:val="00CF18B2"/>
    <w:rsid w:val="00CF4957"/>
    <w:rsid w:val="00CF76AD"/>
    <w:rsid w:val="00D01115"/>
    <w:rsid w:val="00D01DB0"/>
    <w:rsid w:val="00D02C6D"/>
    <w:rsid w:val="00D034A0"/>
    <w:rsid w:val="00D0408B"/>
    <w:rsid w:val="00D0732C"/>
    <w:rsid w:val="00D21061"/>
    <w:rsid w:val="00D322B7"/>
    <w:rsid w:val="00D4108E"/>
    <w:rsid w:val="00D478F8"/>
    <w:rsid w:val="00D52CED"/>
    <w:rsid w:val="00D6163D"/>
    <w:rsid w:val="00D77977"/>
    <w:rsid w:val="00D80217"/>
    <w:rsid w:val="00D831A3"/>
    <w:rsid w:val="00D90C8B"/>
    <w:rsid w:val="00D94610"/>
    <w:rsid w:val="00D97BE3"/>
    <w:rsid w:val="00DA27EA"/>
    <w:rsid w:val="00DA3711"/>
    <w:rsid w:val="00DA46E3"/>
    <w:rsid w:val="00DB0E4C"/>
    <w:rsid w:val="00DC7FC7"/>
    <w:rsid w:val="00DD46F3"/>
    <w:rsid w:val="00DE2DF8"/>
    <w:rsid w:val="00DE51A5"/>
    <w:rsid w:val="00DE56F2"/>
    <w:rsid w:val="00DF116D"/>
    <w:rsid w:val="00DF4DDD"/>
    <w:rsid w:val="00E00908"/>
    <w:rsid w:val="00E014A7"/>
    <w:rsid w:val="00E03CC6"/>
    <w:rsid w:val="00E04A7B"/>
    <w:rsid w:val="00E16FF7"/>
    <w:rsid w:val="00E1732F"/>
    <w:rsid w:val="00E23FE9"/>
    <w:rsid w:val="00E26D68"/>
    <w:rsid w:val="00E35443"/>
    <w:rsid w:val="00E36B33"/>
    <w:rsid w:val="00E44045"/>
    <w:rsid w:val="00E618C4"/>
    <w:rsid w:val="00E61C63"/>
    <w:rsid w:val="00E70D32"/>
    <w:rsid w:val="00E7218A"/>
    <w:rsid w:val="00E725BB"/>
    <w:rsid w:val="00E84C3A"/>
    <w:rsid w:val="00E878EE"/>
    <w:rsid w:val="00E90DFE"/>
    <w:rsid w:val="00E924CB"/>
    <w:rsid w:val="00EA631F"/>
    <w:rsid w:val="00EA6EC7"/>
    <w:rsid w:val="00EB104F"/>
    <w:rsid w:val="00EB46E5"/>
    <w:rsid w:val="00EB6A31"/>
    <w:rsid w:val="00ED0703"/>
    <w:rsid w:val="00ED14BD"/>
    <w:rsid w:val="00EE2519"/>
    <w:rsid w:val="00EE3D49"/>
    <w:rsid w:val="00EE4881"/>
    <w:rsid w:val="00EF1373"/>
    <w:rsid w:val="00F016C7"/>
    <w:rsid w:val="00F042A1"/>
    <w:rsid w:val="00F04405"/>
    <w:rsid w:val="00F056AD"/>
    <w:rsid w:val="00F12DEC"/>
    <w:rsid w:val="00F1498B"/>
    <w:rsid w:val="00F16012"/>
    <w:rsid w:val="00F1715C"/>
    <w:rsid w:val="00F22FA3"/>
    <w:rsid w:val="00F310F8"/>
    <w:rsid w:val="00F31230"/>
    <w:rsid w:val="00F31EB6"/>
    <w:rsid w:val="00F337A4"/>
    <w:rsid w:val="00F35939"/>
    <w:rsid w:val="00F35BC9"/>
    <w:rsid w:val="00F45607"/>
    <w:rsid w:val="00F4722B"/>
    <w:rsid w:val="00F529D6"/>
    <w:rsid w:val="00F54432"/>
    <w:rsid w:val="00F659EB"/>
    <w:rsid w:val="00F660CE"/>
    <w:rsid w:val="00F705D1"/>
    <w:rsid w:val="00F75E02"/>
    <w:rsid w:val="00F86BA6"/>
    <w:rsid w:val="00F8788B"/>
    <w:rsid w:val="00FA0236"/>
    <w:rsid w:val="00FA4B0A"/>
    <w:rsid w:val="00FB5DE8"/>
    <w:rsid w:val="00FB6342"/>
    <w:rsid w:val="00FC10D0"/>
    <w:rsid w:val="00FC3C11"/>
    <w:rsid w:val="00FC6389"/>
    <w:rsid w:val="00FE0CA0"/>
    <w:rsid w:val="00FE5F22"/>
    <w:rsid w:val="00FE6AEC"/>
    <w:rsid w:val="00FE7DDD"/>
    <w:rsid w:val="00FF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A7E0C"/>
  <w14:defaultImageDpi w14:val="32767"/>
  <w15:docId w15:val="{BDB79247-B036-4FE4-85AC-D3025526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26CA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6B2318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6B2318"/>
  </w:style>
  <w:style w:type="paragraph" w:customStyle="1" w:styleId="Odrka1-2-">
    <w:name w:val="_Odrážka_1-2_-"/>
    <w:basedOn w:val="Odrka1-1"/>
    <w:qFormat/>
    <w:rsid w:val="00A62E7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04D7F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6B2318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A04D7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04D7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9"/>
      </w:numPr>
    </w:pPr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030AE2"/>
    <w:pPr>
      <w:numPr>
        <w:numId w:val="12"/>
      </w:numPr>
    </w:pPr>
  </w:style>
  <w:style w:type="character" w:customStyle="1" w:styleId="ZTPinfo-text-odrChar">
    <w:name w:val="_ZTP_info-text-odr Char"/>
    <w:basedOn w:val="ZTPinfo-textChar"/>
    <w:link w:val="ZTPinfo-text-odr"/>
    <w:rsid w:val="00030AE2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E725BB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g-binding">
    <w:name w:val="ng-binding"/>
    <w:basedOn w:val="Standardnpsmoodstavce"/>
    <w:rsid w:val="007A1F19"/>
  </w:style>
  <w:style w:type="paragraph" w:customStyle="1" w:styleId="TPText-3neslovan">
    <w:name w:val="TP_Text-3_nečíslovaný"/>
    <w:link w:val="TPText-3neslovanChar"/>
    <w:qFormat/>
    <w:rsid w:val="001F1589"/>
    <w:pPr>
      <w:spacing w:before="40" w:after="0" w:line="240" w:lineRule="auto"/>
      <w:ind w:left="136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neslovanChar">
    <w:name w:val="TP_Text-3_nečíslovaný Char"/>
    <w:link w:val="TPText-3neslovan"/>
    <w:rsid w:val="001F1589"/>
    <w:rPr>
      <w:rFonts w:ascii="Calibri" w:eastAsia="Calibri" w:hAnsi="Calibri" w:cs="Arial"/>
      <w:sz w:val="20"/>
      <w:szCs w:val="22"/>
    </w:rPr>
  </w:style>
  <w:style w:type="paragraph" w:customStyle="1" w:styleId="TSTextlnkuslovan">
    <w:name w:val="TS Text článku číslovaný"/>
    <w:basedOn w:val="Normln"/>
    <w:rsid w:val="00BF4804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eastAsia="Times New Roman" w:hAnsi="Arial" w:cs="Times New Roman"/>
      <w:sz w:val="22"/>
      <w:szCs w:val="24"/>
      <w:lang w:eastAsia="cs-CZ"/>
    </w:rPr>
  </w:style>
  <w:style w:type="paragraph" w:customStyle="1" w:styleId="TSlneksmlouvy">
    <w:name w:val="TS Článek smlouvy"/>
    <w:basedOn w:val="Normln"/>
    <w:next w:val="TSTextlnkuslovan"/>
    <w:link w:val="TSlneksmlouvyChar"/>
    <w:rsid w:val="00BF4804"/>
    <w:pPr>
      <w:keepNext/>
      <w:suppressAutoHyphens/>
      <w:spacing w:before="48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BF4804"/>
    <w:rPr>
      <w:rFonts w:ascii="Arial" w:eastAsia="Times New Roman" w:hAnsi="Arial" w:cs="Times New Roman"/>
      <w:b/>
      <w:sz w:val="22"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zdc.cz/pro-media/grafik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0teZq92LxDw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h1fbpMrd5I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zdc.cz/o-nas/vnitrni-predpisy-szdc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u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30_NOV&#201;_LOGO+POKYN_PO-07-2019\02_ZP+DUR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26F437-E69D-470C-81C7-6590CB738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114</TotalTime>
  <Pages>1</Pages>
  <Words>1612</Words>
  <Characters>9512</Characters>
  <Application>Microsoft Office Word</Application>
  <DocSecurity>0</DocSecurity>
  <Lines>79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Fojta Petr, Ing.</dc:creator>
  <cp:keywords/>
  <cp:lastModifiedBy>Jůnová Jandová Magdaléna, Mgr.</cp:lastModifiedBy>
  <cp:revision>12</cp:revision>
  <cp:lastPrinted>2020-06-03T12:48:00Z</cp:lastPrinted>
  <dcterms:created xsi:type="dcterms:W3CDTF">2020-06-01T09:35:00Z</dcterms:created>
  <dcterms:modified xsi:type="dcterms:W3CDTF">2020-07-13T08:06:00Z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